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5369EE7B" w14:textId="77777777" w:rsidTr="14765082">
        <w:tc>
          <w:tcPr>
            <w:tcW w:w="1620" w:type="dxa"/>
            <w:tcBorders>
              <w:bottom w:val="single" w:sz="4" w:space="0" w:color="auto"/>
            </w:tcBorders>
            <w:shd w:val="clear" w:color="auto" w:fill="FFFFFF" w:themeFill="background1"/>
            <w:vAlign w:val="center"/>
          </w:tcPr>
          <w:p w14:paraId="27FE9408" w14:textId="77777777" w:rsidR="00067FE2" w:rsidRDefault="005E1113" w:rsidP="001D6A32">
            <w:pPr>
              <w:pStyle w:val="Header"/>
              <w:spacing w:before="120" w:after="120"/>
            </w:pPr>
            <w:r>
              <w:t>P</w:t>
            </w:r>
            <w:r w:rsidR="00C76A2C">
              <w:t>G</w:t>
            </w:r>
            <w:r w:rsidR="00067FE2">
              <w:t>RR Number</w:t>
            </w:r>
          </w:p>
        </w:tc>
        <w:tc>
          <w:tcPr>
            <w:tcW w:w="1260" w:type="dxa"/>
            <w:tcBorders>
              <w:bottom w:val="single" w:sz="4" w:space="0" w:color="auto"/>
            </w:tcBorders>
            <w:vAlign w:val="center"/>
          </w:tcPr>
          <w:p w14:paraId="6C81CD85" w14:textId="1033826A" w:rsidR="00067FE2" w:rsidRDefault="00CA2439" w:rsidP="001D6A32">
            <w:pPr>
              <w:pStyle w:val="Header"/>
              <w:spacing w:before="120" w:after="120"/>
              <w:jc w:val="center"/>
            </w:pPr>
            <w:hyperlink r:id="rId8" w:history="1">
              <w:r w:rsidRPr="00CA2439">
                <w:rPr>
                  <w:rStyle w:val="Hyperlink"/>
                </w:rPr>
                <w:t>128</w:t>
              </w:r>
            </w:hyperlink>
          </w:p>
        </w:tc>
        <w:tc>
          <w:tcPr>
            <w:tcW w:w="1170" w:type="dxa"/>
            <w:tcBorders>
              <w:bottom w:val="single" w:sz="4" w:space="0" w:color="auto"/>
            </w:tcBorders>
            <w:shd w:val="clear" w:color="auto" w:fill="FFFFFF" w:themeFill="background1"/>
            <w:vAlign w:val="center"/>
          </w:tcPr>
          <w:p w14:paraId="4AB6669F" w14:textId="77777777" w:rsidR="00067FE2" w:rsidRDefault="005E1113" w:rsidP="001D6A32">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28BAC9D" w14:textId="2AC1111D" w:rsidR="00067FE2" w:rsidRDefault="006D5019" w:rsidP="001D6A32">
            <w:pPr>
              <w:pStyle w:val="Header"/>
              <w:spacing w:before="120" w:after="120"/>
            </w:pPr>
            <w:r>
              <w:t xml:space="preserve">Regional Transmission Plan </w:t>
            </w:r>
            <w:r w:rsidR="00CE7096">
              <w:t>Review of Grid Enhancing Technologies</w:t>
            </w:r>
          </w:p>
        </w:tc>
      </w:tr>
      <w:tr w:rsidR="00067FE2" w:rsidRPr="00E01925" w14:paraId="3F7B2BA0" w14:textId="77777777" w:rsidTr="14765082">
        <w:trPr>
          <w:trHeight w:val="518"/>
        </w:trPr>
        <w:tc>
          <w:tcPr>
            <w:tcW w:w="2880" w:type="dxa"/>
            <w:gridSpan w:val="2"/>
            <w:tcBorders>
              <w:left w:val="nil"/>
              <w:right w:val="nil"/>
            </w:tcBorders>
            <w:shd w:val="clear" w:color="auto" w:fill="FFFFFF" w:themeFill="background1"/>
            <w:vAlign w:val="center"/>
          </w:tcPr>
          <w:p w14:paraId="21EED0A8" w14:textId="5827245A" w:rsidR="00067FE2" w:rsidRPr="00E01925" w:rsidRDefault="00067FE2" w:rsidP="001D6A32">
            <w:pPr>
              <w:pStyle w:val="Header"/>
              <w:spacing w:before="120" w:after="120"/>
              <w:rPr>
                <w:bCs w:val="0"/>
              </w:rPr>
            </w:pPr>
          </w:p>
        </w:tc>
        <w:tc>
          <w:tcPr>
            <w:tcW w:w="7560" w:type="dxa"/>
            <w:gridSpan w:val="2"/>
            <w:tcBorders>
              <w:left w:val="nil"/>
              <w:right w:val="nil"/>
            </w:tcBorders>
            <w:vAlign w:val="center"/>
          </w:tcPr>
          <w:p w14:paraId="61C78D0E" w14:textId="40DE827C" w:rsidR="00067FE2" w:rsidRPr="00E01925" w:rsidRDefault="00067FE2" w:rsidP="00A34A52">
            <w:pPr>
              <w:pStyle w:val="NormalArial"/>
            </w:pPr>
          </w:p>
        </w:tc>
      </w:tr>
      <w:tr w:rsidR="00067FE2" w14:paraId="110BFE7F" w14:textId="77777777" w:rsidTr="14765082">
        <w:trPr>
          <w:trHeight w:val="557"/>
        </w:trPr>
        <w:tc>
          <w:tcPr>
            <w:tcW w:w="2880" w:type="dxa"/>
            <w:gridSpan w:val="2"/>
            <w:tcBorders>
              <w:bottom w:val="single" w:sz="4" w:space="0" w:color="auto"/>
            </w:tcBorders>
            <w:shd w:val="clear" w:color="auto" w:fill="FFFFFF" w:themeFill="background1"/>
            <w:vAlign w:val="center"/>
          </w:tcPr>
          <w:p w14:paraId="73457549" w14:textId="3BFC4306" w:rsidR="00067FE2" w:rsidRPr="00BE1689" w:rsidRDefault="00BE1689" w:rsidP="00F44236">
            <w:pPr>
              <w:pStyle w:val="NormalArial"/>
              <w:rPr>
                <w:b/>
                <w:bCs/>
              </w:rPr>
            </w:pPr>
            <w:r w:rsidRPr="00BE1689">
              <w:rPr>
                <w:b/>
                <w:bCs/>
              </w:rPr>
              <w:t xml:space="preserve">Date </w:t>
            </w:r>
          </w:p>
        </w:tc>
        <w:tc>
          <w:tcPr>
            <w:tcW w:w="7560" w:type="dxa"/>
            <w:gridSpan w:val="2"/>
            <w:tcBorders>
              <w:bottom w:val="single" w:sz="4" w:space="0" w:color="auto"/>
            </w:tcBorders>
            <w:vAlign w:val="center"/>
          </w:tcPr>
          <w:p w14:paraId="4AB15B65" w14:textId="124D9746" w:rsidR="00067FE2" w:rsidRDefault="49B2C423" w:rsidP="00F44236">
            <w:pPr>
              <w:pStyle w:val="NormalArial"/>
            </w:pPr>
            <w:r>
              <w:t xml:space="preserve">September </w:t>
            </w:r>
            <w:r w:rsidR="007D2A84">
              <w:t>15</w:t>
            </w:r>
            <w:r>
              <w:t>, 2025</w:t>
            </w:r>
          </w:p>
        </w:tc>
      </w:tr>
      <w:tr w:rsidR="009D17F0" w14:paraId="37A531FA" w14:textId="77777777" w:rsidTr="14765082">
        <w:trPr>
          <w:trHeight w:val="431"/>
        </w:trPr>
        <w:tc>
          <w:tcPr>
            <w:tcW w:w="2880" w:type="dxa"/>
            <w:gridSpan w:val="2"/>
            <w:tcBorders>
              <w:left w:val="nil"/>
              <w:right w:val="nil"/>
            </w:tcBorders>
            <w:shd w:val="clear" w:color="auto" w:fill="FFFFFF" w:themeFill="background1"/>
            <w:vAlign w:val="center"/>
          </w:tcPr>
          <w:p w14:paraId="142F0895" w14:textId="05E9F012" w:rsidR="009D17F0" w:rsidRDefault="009D17F0" w:rsidP="001D6A32">
            <w:pPr>
              <w:pStyle w:val="Header"/>
              <w:spacing w:before="120" w:after="120"/>
            </w:pPr>
          </w:p>
        </w:tc>
        <w:tc>
          <w:tcPr>
            <w:tcW w:w="7560" w:type="dxa"/>
            <w:gridSpan w:val="2"/>
            <w:tcBorders>
              <w:left w:val="nil"/>
              <w:right w:val="nil"/>
            </w:tcBorders>
            <w:vAlign w:val="center"/>
          </w:tcPr>
          <w:p w14:paraId="6B6909AD" w14:textId="409DEF16" w:rsidR="009D17F0" w:rsidRPr="00FB509B" w:rsidRDefault="009D17F0" w:rsidP="001D6A32">
            <w:pPr>
              <w:pStyle w:val="NormalArial"/>
              <w:spacing w:before="120" w:after="120"/>
            </w:pPr>
          </w:p>
        </w:tc>
      </w:tr>
      <w:tr w:rsidR="00BE1689" w14:paraId="056D2F5A" w14:textId="77777777" w:rsidTr="14765082">
        <w:trPr>
          <w:trHeight w:val="539"/>
        </w:trPr>
        <w:tc>
          <w:tcPr>
            <w:tcW w:w="10440" w:type="dxa"/>
            <w:gridSpan w:val="4"/>
            <w:shd w:val="clear" w:color="auto" w:fill="FFFFFF" w:themeFill="background1"/>
            <w:vAlign w:val="center"/>
          </w:tcPr>
          <w:p w14:paraId="3178E16F" w14:textId="0D9CBC3C" w:rsidR="00BE1689" w:rsidRPr="00BE1689" w:rsidRDefault="00BE1689" w:rsidP="00BE1689">
            <w:pPr>
              <w:keepNext/>
              <w:tabs>
                <w:tab w:val="left" w:pos="1080"/>
              </w:tabs>
              <w:spacing w:before="120" w:after="120"/>
              <w:ind w:left="1080" w:hanging="1080"/>
              <w:jc w:val="center"/>
              <w:outlineLvl w:val="3"/>
              <w:rPr>
                <w:rFonts w:ascii="Arial" w:hAnsi="Arial"/>
                <w:b/>
                <w:bCs/>
              </w:rPr>
            </w:pPr>
            <w:r w:rsidRPr="00BE1689">
              <w:rPr>
                <w:rFonts w:ascii="Arial" w:hAnsi="Arial"/>
                <w:b/>
                <w:bCs/>
              </w:rPr>
              <w:t>Submitter’s Information</w:t>
            </w:r>
          </w:p>
        </w:tc>
      </w:tr>
      <w:tr w:rsidR="00124BD7" w14:paraId="2B891EDC" w14:textId="77777777" w:rsidTr="14765082">
        <w:trPr>
          <w:trHeight w:val="518"/>
        </w:trPr>
        <w:tc>
          <w:tcPr>
            <w:tcW w:w="2880" w:type="dxa"/>
            <w:gridSpan w:val="2"/>
            <w:shd w:val="clear" w:color="auto" w:fill="FFFFFF" w:themeFill="background1"/>
            <w:vAlign w:val="center"/>
          </w:tcPr>
          <w:p w14:paraId="48BE42DF" w14:textId="78A68699" w:rsidR="00124BD7" w:rsidRDefault="00124BD7" w:rsidP="00124BD7">
            <w:pPr>
              <w:pStyle w:val="Header"/>
              <w:spacing w:before="120" w:after="120"/>
            </w:pPr>
            <w:r>
              <w:t>Name</w:t>
            </w:r>
          </w:p>
        </w:tc>
        <w:tc>
          <w:tcPr>
            <w:tcW w:w="7560" w:type="dxa"/>
            <w:gridSpan w:val="2"/>
            <w:vAlign w:val="center"/>
          </w:tcPr>
          <w:p w14:paraId="4618412C" w14:textId="68993929" w:rsidR="00124BD7" w:rsidRPr="00FB509B" w:rsidRDefault="0079546D" w:rsidP="00124BD7">
            <w:pPr>
              <w:pStyle w:val="NormalArial"/>
              <w:spacing w:before="120" w:after="120" w:line="259" w:lineRule="auto"/>
            </w:pPr>
            <w:r>
              <w:t xml:space="preserve">Alex Al-Homsi, </w:t>
            </w:r>
            <w:r w:rsidR="00124BD7">
              <w:t>Ted Bloch-Rubin</w:t>
            </w:r>
          </w:p>
        </w:tc>
      </w:tr>
      <w:tr w:rsidR="00124BD7" w:rsidRPr="0079546D" w14:paraId="668456EC" w14:textId="77777777" w:rsidTr="14765082">
        <w:trPr>
          <w:trHeight w:val="518"/>
        </w:trPr>
        <w:tc>
          <w:tcPr>
            <w:tcW w:w="2880" w:type="dxa"/>
            <w:gridSpan w:val="2"/>
            <w:shd w:val="clear" w:color="auto" w:fill="FFFFFF" w:themeFill="background1"/>
            <w:vAlign w:val="center"/>
          </w:tcPr>
          <w:p w14:paraId="4671AAA6" w14:textId="6AE397CD" w:rsidR="00124BD7" w:rsidRDefault="00124BD7" w:rsidP="00124BD7">
            <w:pPr>
              <w:pStyle w:val="Header"/>
              <w:spacing w:before="120" w:after="120"/>
            </w:pPr>
            <w:r>
              <w:t>E-mail Address</w:t>
            </w:r>
          </w:p>
        </w:tc>
        <w:tc>
          <w:tcPr>
            <w:tcW w:w="7560" w:type="dxa"/>
            <w:gridSpan w:val="2"/>
            <w:vAlign w:val="center"/>
          </w:tcPr>
          <w:p w14:paraId="2123691E" w14:textId="08329B1E" w:rsidR="00124BD7" w:rsidRPr="0079546D" w:rsidRDefault="0079546D" w:rsidP="00124BD7">
            <w:pPr>
              <w:pStyle w:val="NormalArial"/>
              <w:spacing w:before="120" w:after="120" w:line="259" w:lineRule="auto"/>
            </w:pPr>
            <w:hyperlink r:id="rId9" w:history="1">
              <w:r w:rsidRPr="000D192E">
                <w:rPr>
                  <w:rStyle w:val="Hyperlink"/>
                </w:rPr>
                <w:t>alex.alhomsi@smartwires.com</w:t>
              </w:r>
            </w:hyperlink>
            <w:r>
              <w:t xml:space="preserve"> ; </w:t>
            </w:r>
            <w:hyperlink r:id="rId10" w:history="1">
              <w:r w:rsidR="00124BD7" w:rsidRPr="0079546D">
                <w:rPr>
                  <w:rStyle w:val="Hyperlink"/>
                </w:rPr>
                <w:t>ted.blochrubin@smartwires.com</w:t>
              </w:r>
            </w:hyperlink>
            <w:r w:rsidRPr="0079546D">
              <w:t>;</w:t>
            </w:r>
          </w:p>
        </w:tc>
      </w:tr>
      <w:tr w:rsidR="00124BD7" w14:paraId="6A1058E8" w14:textId="77777777" w:rsidTr="006B34BE">
        <w:trPr>
          <w:trHeight w:val="518"/>
        </w:trPr>
        <w:tc>
          <w:tcPr>
            <w:tcW w:w="2880" w:type="dxa"/>
            <w:gridSpan w:val="2"/>
            <w:shd w:val="clear" w:color="auto" w:fill="FFFFFF" w:themeFill="background1"/>
            <w:vAlign w:val="center"/>
          </w:tcPr>
          <w:p w14:paraId="7E079052" w14:textId="0D8CC0FA" w:rsidR="00124BD7" w:rsidRDefault="00124BD7" w:rsidP="00124BD7">
            <w:pPr>
              <w:pStyle w:val="Header"/>
            </w:pPr>
            <w:r>
              <w:t>Company</w:t>
            </w:r>
          </w:p>
        </w:tc>
        <w:tc>
          <w:tcPr>
            <w:tcW w:w="7560" w:type="dxa"/>
            <w:gridSpan w:val="2"/>
            <w:vAlign w:val="bottom"/>
          </w:tcPr>
          <w:p w14:paraId="3EA56494" w14:textId="76962C43" w:rsidR="00124BD7" w:rsidRPr="00BE1689" w:rsidRDefault="00124BD7" w:rsidP="006B34BE">
            <w:pPr>
              <w:pStyle w:val="NormalArial"/>
              <w:spacing w:after="120" w:line="259" w:lineRule="auto"/>
            </w:pPr>
            <w:r>
              <w:t>Smart Wires Inc. (Smart Wires)</w:t>
            </w:r>
          </w:p>
        </w:tc>
      </w:tr>
      <w:tr w:rsidR="00124BD7" w14:paraId="26CC2BF5" w14:textId="77777777" w:rsidTr="14765082">
        <w:trPr>
          <w:trHeight w:val="518"/>
        </w:trPr>
        <w:tc>
          <w:tcPr>
            <w:tcW w:w="2880" w:type="dxa"/>
            <w:gridSpan w:val="2"/>
            <w:shd w:val="clear" w:color="auto" w:fill="FFFFFF" w:themeFill="background1"/>
            <w:vAlign w:val="center"/>
          </w:tcPr>
          <w:p w14:paraId="102F9FA4" w14:textId="05EE96AF" w:rsidR="00124BD7" w:rsidRDefault="00124BD7" w:rsidP="00124BD7">
            <w:pPr>
              <w:pStyle w:val="Header"/>
            </w:pPr>
            <w:r>
              <w:t>Phone Number</w:t>
            </w:r>
          </w:p>
        </w:tc>
        <w:tc>
          <w:tcPr>
            <w:tcW w:w="7560" w:type="dxa"/>
            <w:gridSpan w:val="2"/>
            <w:vAlign w:val="center"/>
          </w:tcPr>
          <w:p w14:paraId="7E15D653" w14:textId="0FAF560A" w:rsidR="00124BD7" w:rsidRPr="00625E5D" w:rsidRDefault="00A33A74" w:rsidP="00124BD7">
            <w:pPr>
              <w:pStyle w:val="NormalArial"/>
              <w:spacing w:before="120" w:after="120"/>
            </w:pPr>
            <w:r>
              <w:t xml:space="preserve">(940) 344-4045, </w:t>
            </w:r>
            <w:r w:rsidR="00124BD7">
              <w:t xml:space="preserve">(240) 778-8351 </w:t>
            </w:r>
          </w:p>
        </w:tc>
      </w:tr>
      <w:tr w:rsidR="00124BD7" w14:paraId="2EE0E470" w14:textId="77777777" w:rsidTr="14765082">
        <w:trPr>
          <w:trHeight w:val="518"/>
        </w:trPr>
        <w:tc>
          <w:tcPr>
            <w:tcW w:w="2880" w:type="dxa"/>
            <w:gridSpan w:val="2"/>
            <w:shd w:val="clear" w:color="auto" w:fill="FFFFFF" w:themeFill="background1"/>
            <w:vAlign w:val="center"/>
          </w:tcPr>
          <w:p w14:paraId="6B763306" w14:textId="2B257CF2" w:rsidR="00124BD7" w:rsidRDefault="00124BD7" w:rsidP="00124BD7">
            <w:pPr>
              <w:pStyle w:val="Header"/>
            </w:pPr>
            <w:r>
              <w:t>Cell Number</w:t>
            </w:r>
          </w:p>
        </w:tc>
        <w:tc>
          <w:tcPr>
            <w:tcW w:w="7560" w:type="dxa"/>
            <w:gridSpan w:val="2"/>
            <w:vAlign w:val="center"/>
          </w:tcPr>
          <w:p w14:paraId="3090678A" w14:textId="0EDB5737" w:rsidR="00124BD7" w:rsidRDefault="00124BD7" w:rsidP="00124BD7">
            <w:pPr>
              <w:pStyle w:val="NormalArial"/>
              <w:spacing w:before="120" w:after="120"/>
            </w:pPr>
          </w:p>
        </w:tc>
      </w:tr>
      <w:tr w:rsidR="00124BD7" w14:paraId="66F2ADCD" w14:textId="77777777" w:rsidTr="14765082">
        <w:trPr>
          <w:trHeight w:val="518"/>
        </w:trPr>
        <w:tc>
          <w:tcPr>
            <w:tcW w:w="2880" w:type="dxa"/>
            <w:gridSpan w:val="2"/>
            <w:shd w:val="clear" w:color="auto" w:fill="FFFFFF" w:themeFill="background1"/>
            <w:vAlign w:val="center"/>
          </w:tcPr>
          <w:p w14:paraId="788CEE65" w14:textId="1CF2632C" w:rsidR="00124BD7" w:rsidRDefault="00124BD7" w:rsidP="00124BD7">
            <w:pPr>
              <w:pStyle w:val="Header"/>
            </w:pPr>
            <w:r>
              <w:t>Market Segment</w:t>
            </w:r>
          </w:p>
        </w:tc>
        <w:tc>
          <w:tcPr>
            <w:tcW w:w="7560" w:type="dxa"/>
            <w:gridSpan w:val="2"/>
            <w:vAlign w:val="center"/>
          </w:tcPr>
          <w:p w14:paraId="51A2A076" w14:textId="5A37B759" w:rsidR="00124BD7" w:rsidRDefault="00CB7B14" w:rsidP="00124BD7">
            <w:pPr>
              <w:pStyle w:val="NormalArial"/>
              <w:spacing w:before="120" w:after="120" w:line="259" w:lineRule="auto"/>
            </w:pPr>
            <w:r>
              <w:t>Not applicable</w:t>
            </w:r>
          </w:p>
        </w:tc>
      </w:tr>
    </w:tbl>
    <w:p w14:paraId="2A316B1B" w14:textId="77777777" w:rsidR="00B121A8" w:rsidRPr="0030232A" w:rsidRDefault="00B121A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61F38" w14:paraId="18F3B988" w14:textId="77777777" w:rsidTr="49B2C423">
        <w:trPr>
          <w:cantSplit/>
          <w:trHeight w:val="432"/>
        </w:trPr>
        <w:tc>
          <w:tcPr>
            <w:tcW w:w="10440" w:type="dxa"/>
            <w:tcBorders>
              <w:top w:val="single" w:sz="4" w:space="0" w:color="auto"/>
            </w:tcBorders>
            <w:shd w:val="clear" w:color="auto" w:fill="FFFFFF" w:themeFill="background1"/>
            <w:vAlign w:val="center"/>
          </w:tcPr>
          <w:p w14:paraId="5492A5E9" w14:textId="403AC7FF" w:rsidR="00342163" w:rsidRPr="00803D48" w:rsidRDefault="00BE1689" w:rsidP="00803D48">
            <w:pPr>
              <w:pStyle w:val="Header"/>
              <w:jc w:val="center"/>
              <w:rPr>
                <w:bCs w:val="0"/>
              </w:rPr>
            </w:pPr>
            <w:r>
              <w:t>Comments</w:t>
            </w:r>
          </w:p>
        </w:tc>
      </w:tr>
    </w:tbl>
    <w:p w14:paraId="7DE8CEEA" w14:textId="77777777" w:rsidR="007D2A84" w:rsidRDefault="007D2A84" w:rsidP="00FA60B5">
      <w:pPr>
        <w:rPr>
          <w:rFonts w:ascii="Arial" w:hAnsi="Arial" w:cs="Arial"/>
        </w:rPr>
      </w:pPr>
    </w:p>
    <w:p w14:paraId="43E07B16" w14:textId="69F883E5" w:rsidR="0076182E" w:rsidRPr="003C3258" w:rsidRDefault="00124BD7" w:rsidP="00FA60B5">
      <w:pPr>
        <w:rPr>
          <w:rFonts w:ascii="Arial" w:hAnsi="Arial" w:cs="Arial"/>
        </w:rPr>
      </w:pPr>
      <w:r w:rsidRPr="00E36583">
        <w:rPr>
          <w:rFonts w:ascii="Arial" w:hAnsi="Arial" w:cs="Arial"/>
        </w:rPr>
        <w:t>Smart Wires</w:t>
      </w:r>
      <w:r w:rsidR="00DF1404" w:rsidRPr="00E36583">
        <w:rPr>
          <w:rStyle w:val="FootnoteReference"/>
          <w:rFonts w:ascii="Arial" w:hAnsi="Arial" w:cs="Arial"/>
        </w:rPr>
        <w:footnoteReference w:id="1"/>
      </w:r>
      <w:r w:rsidR="00DF1404" w:rsidRPr="00E36583">
        <w:rPr>
          <w:rFonts w:ascii="Arial" w:hAnsi="Arial" w:cs="Arial"/>
        </w:rPr>
        <w:t xml:space="preserve"> </w:t>
      </w:r>
      <w:r w:rsidRPr="00E36583">
        <w:rPr>
          <w:rFonts w:ascii="Arial" w:hAnsi="Arial" w:cs="Arial"/>
        </w:rPr>
        <w:t xml:space="preserve">appreciates the opportunity to submit comments in response to the Planning Guide Revision Request (PGRR) 128, Regional Transmission Plan Review of Grid Enhancing Technologies, which would direct ERCOT to evaluate potential applications of Grid Enhancing Technologies (GETs) and High Performance Conductors (HPCs) (together “Advanced Transmission Technologies or ATTs) for economic, reliability and safety benefits. Smart Wires is a United States-based company founded in 2010 and headquartered in Durham, North Carolina. </w:t>
      </w:r>
    </w:p>
    <w:p w14:paraId="0C1BF281" w14:textId="77777777" w:rsidR="007D2A84" w:rsidRDefault="007D2A84" w:rsidP="00FA60B5">
      <w:pPr>
        <w:pStyle w:val="NormalArial"/>
        <w:spacing w:line="259" w:lineRule="auto"/>
      </w:pPr>
    </w:p>
    <w:p w14:paraId="1F631BDB" w14:textId="6A73B27E" w:rsidR="0076182E" w:rsidRDefault="00B8319B" w:rsidP="00FA60B5">
      <w:pPr>
        <w:pStyle w:val="NormalArial"/>
        <w:spacing w:line="259" w:lineRule="auto"/>
      </w:pPr>
      <w:r>
        <w:t>Supporting the 9/15/25 WATT AMP TTP comments,</w:t>
      </w:r>
      <w:r w:rsidRPr="00B8319B">
        <w:t xml:space="preserve"> </w:t>
      </w:r>
      <w:r w:rsidR="00D14F88">
        <w:t xml:space="preserve">Smart Wires </w:t>
      </w:r>
      <w:r w:rsidR="552ED07F">
        <w:t>suggest</w:t>
      </w:r>
      <w:r w:rsidR="00D14F88">
        <w:t>s</w:t>
      </w:r>
      <w:r w:rsidR="0076182E">
        <w:t xml:space="preserve"> increasing the range of applications in which GETs should be evaluated (</w:t>
      </w:r>
      <w:r w:rsidR="0000143F">
        <w:t>paragraph (4) of Section</w:t>
      </w:r>
      <w:r w:rsidR="0076182E">
        <w:t xml:space="preserve"> 3.1.1.2</w:t>
      </w:r>
      <w:r w:rsidR="0000143F">
        <w:t>, Regional Transmission Plan</w:t>
      </w:r>
      <w:r w:rsidR="0076182E">
        <w:t xml:space="preserve">) and </w:t>
      </w:r>
      <w:r w:rsidR="552ED07F">
        <w:t xml:space="preserve">including more specific terminology to reflect standard definitions of </w:t>
      </w:r>
      <w:r w:rsidR="00124BD7">
        <w:t xml:space="preserve">certain </w:t>
      </w:r>
      <w:r w:rsidR="552ED07F">
        <w:t>GETs</w:t>
      </w:r>
      <w:r w:rsidR="0076182E">
        <w:t xml:space="preserve"> (</w:t>
      </w:r>
      <w:r w:rsidR="0000143F">
        <w:t>paragraph (5) of Section</w:t>
      </w:r>
      <w:r w:rsidR="0076182E">
        <w:t xml:space="preserve"> 3.1.1.2)</w:t>
      </w:r>
      <w:r w:rsidR="00124BD7">
        <w:t>.</w:t>
      </w:r>
      <w:r w:rsidR="0076182E">
        <w:t xml:space="preserve"> To ensure transparency in the implementation of PGRR128, we suggest including certain report details </w:t>
      </w:r>
      <w:r w:rsidR="00035DCA">
        <w:t>(</w:t>
      </w:r>
      <w:r w:rsidR="0000143F">
        <w:t xml:space="preserve">paragraph (6) of Section </w:t>
      </w:r>
      <w:r w:rsidR="00035DCA">
        <w:t xml:space="preserve">3.1.1.2) </w:t>
      </w:r>
      <w:r w:rsidR="0076182E">
        <w:t xml:space="preserve">and </w:t>
      </w:r>
      <w:r w:rsidR="00035DCA">
        <w:t xml:space="preserve">specifying a </w:t>
      </w:r>
      <w:r w:rsidR="0076182E">
        <w:t xml:space="preserve">frequency </w:t>
      </w:r>
      <w:r w:rsidR="00035DCA">
        <w:t>of reporting (</w:t>
      </w:r>
      <w:r w:rsidR="0000143F">
        <w:t>paragraph (7) of Section</w:t>
      </w:r>
      <w:r w:rsidR="00035DCA">
        <w:t xml:space="preserve"> 3.1.1.2). </w:t>
      </w:r>
    </w:p>
    <w:p w14:paraId="09498CDD" w14:textId="77777777" w:rsidR="007D2A84" w:rsidRDefault="007D2A84" w:rsidP="00FA60B5">
      <w:pPr>
        <w:pStyle w:val="NormalArial"/>
        <w:spacing w:line="259" w:lineRule="auto"/>
      </w:pPr>
    </w:p>
    <w:p w14:paraId="68ADF8CA" w14:textId="3A145522" w:rsidR="00FA60B5" w:rsidRPr="00FA60B5" w:rsidRDefault="00FA60B5" w:rsidP="00FA60B5">
      <w:pPr>
        <w:rPr>
          <w:rFonts w:ascii="Arial" w:hAnsi="Arial" w:cs="Arial"/>
          <w:b/>
          <w:bCs/>
        </w:rPr>
      </w:pPr>
      <w:r>
        <w:rPr>
          <w:rFonts w:ascii="Arial" w:hAnsi="Arial" w:cs="Arial"/>
          <w:b/>
          <w:bCs/>
        </w:rPr>
        <w:lastRenderedPageBreak/>
        <w:t xml:space="preserve">ERCOT and its member utilities have been leaders in managing modern grid development, but major industry and technological changes threaten both system reliability and affordability for ratepayers. </w:t>
      </w:r>
    </w:p>
    <w:p w14:paraId="752E5258" w14:textId="77777777" w:rsidR="00FA60B5" w:rsidRDefault="00FA60B5" w:rsidP="00FA60B5">
      <w:pPr>
        <w:rPr>
          <w:rFonts w:ascii="Arial" w:hAnsi="Arial" w:cs="Arial"/>
        </w:rPr>
      </w:pPr>
      <w:r w:rsidRPr="0076182E">
        <w:rPr>
          <w:rFonts w:ascii="Arial" w:hAnsi="Arial" w:cs="Arial"/>
        </w:rPr>
        <w:t>The inclusion of GETs in ERCOT’s Regional Transmission Plan is critical to addressing the region’s reliability and economic needs in a rapidly evolving power system. ERCOT faces several converging challenges:</w:t>
      </w:r>
    </w:p>
    <w:p w14:paraId="1D17A914" w14:textId="77777777" w:rsidR="00FA60B5" w:rsidRPr="0076182E" w:rsidRDefault="00FA60B5" w:rsidP="00FA60B5">
      <w:pPr>
        <w:rPr>
          <w:rFonts w:ascii="Arial" w:hAnsi="Arial" w:cs="Arial"/>
        </w:rPr>
      </w:pPr>
    </w:p>
    <w:p w14:paraId="0D19E891" w14:textId="5473F20D" w:rsidR="00FA60B5" w:rsidRPr="0076182E" w:rsidRDefault="00FA60B5" w:rsidP="00FA60B5">
      <w:pPr>
        <w:numPr>
          <w:ilvl w:val="0"/>
          <w:numId w:val="24"/>
        </w:numPr>
        <w:rPr>
          <w:rFonts w:ascii="Arial" w:hAnsi="Arial" w:cs="Arial"/>
        </w:rPr>
      </w:pPr>
      <w:r w:rsidRPr="0076182E">
        <w:rPr>
          <w:rFonts w:ascii="Arial" w:hAnsi="Arial" w:cs="Arial"/>
          <w:b/>
          <w:bCs/>
        </w:rPr>
        <w:t xml:space="preserve">Rapid </w:t>
      </w:r>
      <w:r w:rsidR="007D2A84">
        <w:rPr>
          <w:rFonts w:ascii="Arial" w:hAnsi="Arial" w:cs="Arial"/>
          <w:b/>
          <w:bCs/>
        </w:rPr>
        <w:t>L</w:t>
      </w:r>
      <w:r w:rsidRPr="0076182E">
        <w:rPr>
          <w:rFonts w:ascii="Arial" w:hAnsi="Arial" w:cs="Arial"/>
          <w:b/>
          <w:bCs/>
        </w:rPr>
        <w:t>oad growth</w:t>
      </w:r>
      <w:r w:rsidRPr="0076182E">
        <w:rPr>
          <w:rFonts w:ascii="Arial" w:hAnsi="Arial" w:cs="Arial"/>
        </w:rPr>
        <w:t> driven by population increases, electrification, and unprecedented data center demand.</w:t>
      </w:r>
    </w:p>
    <w:p w14:paraId="35FBBA0C" w14:textId="77777777" w:rsidR="00FA60B5" w:rsidRPr="0076182E" w:rsidRDefault="00FA60B5" w:rsidP="00FA60B5">
      <w:pPr>
        <w:numPr>
          <w:ilvl w:val="0"/>
          <w:numId w:val="24"/>
        </w:numPr>
        <w:rPr>
          <w:rFonts w:ascii="Arial" w:hAnsi="Arial" w:cs="Arial"/>
        </w:rPr>
      </w:pPr>
      <w:r w:rsidRPr="0076182E">
        <w:rPr>
          <w:rFonts w:ascii="Arial" w:hAnsi="Arial" w:cs="Arial"/>
          <w:b/>
          <w:bCs/>
        </w:rPr>
        <w:t>Variable renewable generation</w:t>
      </w:r>
      <w:r w:rsidRPr="0076182E">
        <w:rPr>
          <w:rFonts w:ascii="Arial" w:hAnsi="Arial" w:cs="Arial"/>
        </w:rPr>
        <w:t> with siting limitations and curtailment challenges, especially when transmission capacity is constrained.</w:t>
      </w:r>
    </w:p>
    <w:p w14:paraId="1E57DED0" w14:textId="5F065D5B" w:rsidR="00FA60B5" w:rsidRDefault="00FA60B5" w:rsidP="00FA60B5">
      <w:pPr>
        <w:numPr>
          <w:ilvl w:val="0"/>
          <w:numId w:val="24"/>
        </w:numPr>
        <w:rPr>
          <w:rFonts w:ascii="Arial" w:hAnsi="Arial" w:cs="Arial"/>
        </w:rPr>
      </w:pPr>
      <w:r w:rsidRPr="0076182E">
        <w:rPr>
          <w:rFonts w:ascii="Arial" w:hAnsi="Arial" w:cs="Arial"/>
          <w:b/>
          <w:bCs/>
        </w:rPr>
        <w:t>Capital and timeline constraints</w:t>
      </w:r>
      <w:r w:rsidRPr="0076182E">
        <w:rPr>
          <w:rFonts w:ascii="Arial" w:hAnsi="Arial" w:cs="Arial"/>
        </w:rPr>
        <w:t> for new transmission projects, which can take years to permit and build.</w:t>
      </w:r>
    </w:p>
    <w:p w14:paraId="2C3F9313" w14:textId="77777777" w:rsidR="00FA60B5" w:rsidRPr="00FA60B5" w:rsidRDefault="00FA60B5" w:rsidP="00FA60B5">
      <w:pPr>
        <w:ind w:left="720"/>
        <w:rPr>
          <w:rFonts w:ascii="Arial" w:hAnsi="Arial" w:cs="Arial"/>
        </w:rPr>
      </w:pPr>
    </w:p>
    <w:p w14:paraId="522974BA" w14:textId="123846E0" w:rsidR="00FA60B5" w:rsidRPr="00DF1404" w:rsidRDefault="00FA60B5" w:rsidP="00FA60B5">
      <w:pPr>
        <w:rPr>
          <w:rFonts w:ascii="Arial" w:hAnsi="Arial" w:cs="Arial"/>
        </w:rPr>
      </w:pPr>
      <w:r w:rsidRPr="0076182E">
        <w:rPr>
          <w:rFonts w:ascii="Arial" w:hAnsi="Arial" w:cs="Arial"/>
        </w:rPr>
        <w:t>Meanwhile, congestion costs remain high, and traditional solutions often arrive too late to address near-term reliability and market price impacts.</w:t>
      </w:r>
      <w:r>
        <w:rPr>
          <w:rFonts w:ascii="Arial" w:hAnsi="Arial" w:cs="Arial"/>
        </w:rPr>
        <w:t xml:space="preserve"> </w:t>
      </w:r>
      <w:r w:rsidRPr="00DF1404">
        <w:rPr>
          <w:rFonts w:ascii="Arial" w:hAnsi="Arial" w:cs="Arial"/>
        </w:rPr>
        <w:t>In 2022, Smart Wires conducted an independent analysis of three of ERCOT’s top twenty constrained circuits</w:t>
      </w:r>
      <w:r>
        <w:rPr>
          <w:rStyle w:val="FootnoteReference"/>
          <w:rFonts w:ascii="Arial" w:hAnsi="Arial" w:cs="Arial"/>
        </w:rPr>
        <w:footnoteReference w:id="2"/>
      </w:r>
      <w:r>
        <w:rPr>
          <w:rFonts w:ascii="Arial" w:hAnsi="Arial" w:cs="Arial"/>
        </w:rPr>
        <w:t>:</w:t>
      </w:r>
    </w:p>
    <w:p w14:paraId="1B6FD23F" w14:textId="77777777" w:rsidR="00FA60B5" w:rsidRPr="00DF1404" w:rsidRDefault="00FA60B5" w:rsidP="00FA60B5">
      <w:pPr>
        <w:numPr>
          <w:ilvl w:val="0"/>
          <w:numId w:val="28"/>
        </w:numPr>
        <w:rPr>
          <w:rFonts w:ascii="Arial" w:hAnsi="Arial" w:cs="Arial"/>
        </w:rPr>
      </w:pPr>
      <w:r w:rsidRPr="00DF1404">
        <w:rPr>
          <w:rFonts w:ascii="Arial" w:hAnsi="Arial" w:cs="Arial"/>
        </w:rPr>
        <w:t>Burns Sub – Rio Hondo 138kV</w:t>
      </w:r>
    </w:p>
    <w:p w14:paraId="2BE18A16" w14:textId="77777777" w:rsidR="00FA60B5" w:rsidRPr="00DF1404" w:rsidRDefault="00FA60B5" w:rsidP="00FA60B5">
      <w:pPr>
        <w:numPr>
          <w:ilvl w:val="0"/>
          <w:numId w:val="28"/>
        </w:numPr>
        <w:rPr>
          <w:rFonts w:ascii="Arial" w:hAnsi="Arial" w:cs="Arial"/>
        </w:rPr>
      </w:pPr>
      <w:r w:rsidRPr="00DF1404">
        <w:rPr>
          <w:rFonts w:ascii="Arial" w:hAnsi="Arial" w:cs="Arial"/>
        </w:rPr>
        <w:t>Grant – Plaza 138kV</w:t>
      </w:r>
    </w:p>
    <w:p w14:paraId="4276E870" w14:textId="7FDE612F" w:rsidR="00FA60B5" w:rsidRDefault="00FA60B5" w:rsidP="00FA60B5">
      <w:pPr>
        <w:numPr>
          <w:ilvl w:val="0"/>
          <w:numId w:val="28"/>
        </w:numPr>
        <w:rPr>
          <w:rFonts w:ascii="Arial" w:hAnsi="Arial" w:cs="Arial"/>
        </w:rPr>
      </w:pPr>
      <w:r w:rsidRPr="00DF1404">
        <w:rPr>
          <w:rFonts w:ascii="Arial" w:hAnsi="Arial" w:cs="Arial"/>
        </w:rPr>
        <w:t>Blessing – Lolita 138kV</w:t>
      </w:r>
    </w:p>
    <w:p w14:paraId="1BF73F83" w14:textId="77777777" w:rsidR="00FA60B5" w:rsidRPr="00FA60B5" w:rsidRDefault="00FA60B5" w:rsidP="00FA60B5">
      <w:pPr>
        <w:ind w:left="720"/>
        <w:rPr>
          <w:rFonts w:ascii="Arial" w:hAnsi="Arial" w:cs="Arial"/>
        </w:rPr>
      </w:pPr>
    </w:p>
    <w:p w14:paraId="6D5E1A26" w14:textId="11434E0D" w:rsidR="00FA60B5" w:rsidRDefault="00FA60B5" w:rsidP="00FA60B5">
      <w:pPr>
        <w:rPr>
          <w:rFonts w:ascii="Arial" w:hAnsi="Arial" w:cs="Arial"/>
        </w:rPr>
      </w:pPr>
      <w:r w:rsidRPr="00DF1404">
        <w:rPr>
          <w:rFonts w:ascii="Arial" w:hAnsi="Arial" w:cs="Arial"/>
        </w:rPr>
        <w:t xml:space="preserve">These constraints accounted for nearly $125 million in </w:t>
      </w:r>
      <w:r>
        <w:rPr>
          <w:rFonts w:ascii="Arial" w:hAnsi="Arial" w:cs="Arial"/>
        </w:rPr>
        <w:t>2022</w:t>
      </w:r>
      <w:r w:rsidRPr="00DF1404">
        <w:rPr>
          <w:rFonts w:ascii="Arial" w:hAnsi="Arial" w:cs="Arial"/>
        </w:rPr>
        <w:t xml:space="preserve"> congestion costs. The study found that installing a single Advanced Power Flow Control (APFC) device, such as a Modular Static Synchronous Series Compensator (M-SSSC), on each circuit could have relieved these constraints with a relatively modest investment. While congestion cost savings reflect avoided market costs rather than direct utility production savings, they are closely tied to Congestion Revenue Rights (CRR) values, which quantify the economic impact of congestion in the market. Congestion also often forces the curtailment of available generation (particularly low-cost or renewable resources) raising electricity prices and limiting efficient dispatch. By relieving these constraints, APFCs enable more efficient generation to reach load, reduce CRR exposure, defer major capital projects, and support renewable integration. Taken together, the benefits identified in this study supported an investment payback period of less than one year.</w:t>
      </w:r>
    </w:p>
    <w:p w14:paraId="44711A6E" w14:textId="77777777" w:rsidR="00FA60B5" w:rsidRPr="00FA60B5" w:rsidRDefault="00FA60B5" w:rsidP="00FA60B5">
      <w:pPr>
        <w:rPr>
          <w:rFonts w:ascii="Arial" w:hAnsi="Arial" w:cs="Arial"/>
        </w:rPr>
      </w:pPr>
    </w:p>
    <w:p w14:paraId="4E1E207C" w14:textId="77777777" w:rsidR="00FA60B5" w:rsidRDefault="00FA60B5" w:rsidP="00FA60B5">
      <w:pPr>
        <w:rPr>
          <w:rFonts w:ascii="Arial" w:hAnsi="Arial" w:cs="Arial"/>
          <w:b/>
          <w:bCs/>
        </w:rPr>
      </w:pPr>
      <w:r w:rsidRPr="0076182E">
        <w:rPr>
          <w:rFonts w:ascii="Arial" w:hAnsi="Arial" w:cs="Arial"/>
          <w:b/>
          <w:bCs/>
        </w:rPr>
        <w:t>Why GETs Should Be Considered in Every Planning Cycle</w:t>
      </w:r>
    </w:p>
    <w:p w14:paraId="74D11879" w14:textId="0B2B9134" w:rsidR="00FA60B5" w:rsidRDefault="00FA60B5" w:rsidP="00FA60B5">
      <w:pPr>
        <w:rPr>
          <w:rFonts w:ascii="Arial" w:hAnsi="Arial" w:cs="Arial"/>
        </w:rPr>
      </w:pPr>
      <w:r>
        <w:rPr>
          <w:rFonts w:ascii="Arial" w:hAnsi="Arial" w:cs="Arial"/>
        </w:rPr>
        <w:t>Some commenters indicated that certain GETs are inappropriate solutions for long-term needs and/or difficult to model in common power system software applications. APFCs are a rapid, reliable, and highly controllable asset that utilities in other regions are already using to manage dramatic load growth.</w:t>
      </w:r>
      <w:r>
        <w:rPr>
          <w:rStyle w:val="FootnoteReference"/>
          <w:rFonts w:ascii="Arial" w:hAnsi="Arial" w:cs="Arial"/>
        </w:rPr>
        <w:footnoteReference w:id="3"/>
      </w:r>
      <w:r>
        <w:rPr>
          <w:rFonts w:ascii="Arial" w:hAnsi="Arial" w:cs="Arial"/>
          <w:vertAlign w:val="superscript"/>
        </w:rPr>
        <w:t>,</w:t>
      </w:r>
      <w:r>
        <w:rPr>
          <w:rStyle w:val="FootnoteReference"/>
          <w:rFonts w:ascii="Arial" w:hAnsi="Arial" w:cs="Arial"/>
        </w:rPr>
        <w:footnoteReference w:id="4"/>
      </w:r>
      <w:r w:rsidRPr="00DF1404">
        <w:rPr>
          <w:rStyle w:val="FootnoteReference"/>
          <w:rFonts w:ascii="Arial" w:hAnsi="Arial" w:cs="Arial"/>
        </w:rPr>
        <w:t xml:space="preserve"> </w:t>
      </w:r>
      <w:r>
        <w:rPr>
          <w:rStyle w:val="FootnoteReference"/>
          <w:rFonts w:ascii="Arial" w:hAnsi="Arial" w:cs="Arial"/>
        </w:rPr>
        <w:footnoteReference w:id="5"/>
      </w:r>
      <w:r>
        <w:rPr>
          <w:rFonts w:ascii="Arial" w:hAnsi="Arial" w:cs="Arial"/>
        </w:rPr>
        <w:t xml:space="preserve"> The following benefits can be accrued from APFC installations. </w:t>
      </w:r>
    </w:p>
    <w:p w14:paraId="73B2C6A8" w14:textId="77777777" w:rsidR="00FA60B5" w:rsidRPr="0076182E" w:rsidRDefault="00FA60B5" w:rsidP="00FA60B5">
      <w:pPr>
        <w:rPr>
          <w:rFonts w:ascii="Arial" w:hAnsi="Arial" w:cs="Arial"/>
        </w:rPr>
      </w:pPr>
    </w:p>
    <w:p w14:paraId="14A4DB96" w14:textId="77777777" w:rsidR="00FA60B5" w:rsidRPr="0076182E" w:rsidRDefault="00FA60B5" w:rsidP="00FA60B5">
      <w:pPr>
        <w:numPr>
          <w:ilvl w:val="0"/>
          <w:numId w:val="25"/>
        </w:numPr>
        <w:rPr>
          <w:rFonts w:ascii="Arial" w:hAnsi="Arial" w:cs="Arial"/>
        </w:rPr>
      </w:pPr>
      <w:r w:rsidRPr="0076182E">
        <w:rPr>
          <w:rFonts w:ascii="Arial" w:hAnsi="Arial" w:cs="Arial"/>
          <w:b/>
          <w:bCs/>
        </w:rPr>
        <w:lastRenderedPageBreak/>
        <w:t>Bridge solution for uncertainty:</w:t>
      </w:r>
      <w:r w:rsidRPr="0076182E">
        <w:rPr>
          <w:rFonts w:ascii="Arial" w:hAnsi="Arial" w:cs="Arial"/>
        </w:rPr>
        <w:t> </w:t>
      </w:r>
      <w:r>
        <w:rPr>
          <w:rFonts w:ascii="Arial" w:hAnsi="Arial" w:cs="Arial"/>
        </w:rPr>
        <w:t xml:space="preserve">APFCs </w:t>
      </w:r>
      <w:r w:rsidRPr="0076182E">
        <w:rPr>
          <w:rFonts w:ascii="Arial" w:hAnsi="Arial" w:cs="Arial"/>
        </w:rPr>
        <w:t>can be deployed rapidly, providing congestion relief now while major transmission projects progress through lengthy approval and construction timelines.</w:t>
      </w:r>
    </w:p>
    <w:p w14:paraId="1388C643" w14:textId="77777777" w:rsidR="00FA60B5" w:rsidRPr="0076182E" w:rsidRDefault="00FA60B5" w:rsidP="00FA60B5">
      <w:pPr>
        <w:numPr>
          <w:ilvl w:val="0"/>
          <w:numId w:val="25"/>
        </w:numPr>
        <w:rPr>
          <w:rFonts w:ascii="Arial" w:hAnsi="Arial" w:cs="Arial"/>
        </w:rPr>
      </w:pPr>
      <w:r w:rsidRPr="0076182E">
        <w:rPr>
          <w:rFonts w:ascii="Arial" w:hAnsi="Arial" w:cs="Arial"/>
          <w:b/>
          <w:bCs/>
        </w:rPr>
        <w:t>Scalable and relocatable:</w:t>
      </w:r>
      <w:r w:rsidRPr="0076182E">
        <w:rPr>
          <w:rFonts w:ascii="Arial" w:hAnsi="Arial" w:cs="Arial"/>
        </w:rPr>
        <w:t xml:space="preserve"> Modular solutions like </w:t>
      </w:r>
      <w:r>
        <w:rPr>
          <w:rFonts w:ascii="Arial" w:hAnsi="Arial" w:cs="Arial"/>
        </w:rPr>
        <w:t>APFCs</w:t>
      </w:r>
      <w:r w:rsidRPr="0076182E">
        <w:rPr>
          <w:rFonts w:ascii="Arial" w:hAnsi="Arial" w:cs="Arial"/>
        </w:rPr>
        <w:t xml:space="preserve"> can grow with system needs and be relocated as grid patterns evolve, reducing the risk of stranded investments.</w:t>
      </w:r>
    </w:p>
    <w:p w14:paraId="012AB7BC" w14:textId="77777777" w:rsidR="00FA60B5" w:rsidRPr="0076182E" w:rsidRDefault="00FA60B5" w:rsidP="00FA60B5">
      <w:pPr>
        <w:numPr>
          <w:ilvl w:val="0"/>
          <w:numId w:val="25"/>
        </w:numPr>
        <w:rPr>
          <w:rFonts w:ascii="Arial" w:hAnsi="Arial" w:cs="Arial"/>
        </w:rPr>
      </w:pPr>
      <w:r w:rsidRPr="0076182E">
        <w:rPr>
          <w:rFonts w:ascii="Arial" w:hAnsi="Arial" w:cs="Arial"/>
          <w:b/>
          <w:bCs/>
        </w:rPr>
        <w:t>Proven and easy to model:</w:t>
      </w:r>
      <w:r w:rsidRPr="0076182E">
        <w:rPr>
          <w:rFonts w:ascii="Arial" w:hAnsi="Arial" w:cs="Arial"/>
        </w:rPr>
        <w:t> </w:t>
      </w:r>
      <w:r>
        <w:rPr>
          <w:rFonts w:ascii="Arial" w:hAnsi="Arial" w:cs="Arial"/>
        </w:rPr>
        <w:t>APFCs</w:t>
      </w:r>
      <w:r w:rsidRPr="0076182E">
        <w:rPr>
          <w:rFonts w:ascii="Arial" w:hAnsi="Arial" w:cs="Arial"/>
        </w:rPr>
        <w:t xml:space="preserve"> are already in service globally and can be represented in ERCOT studies as simple series reactors or capacitors, requiring minimal process changes.</w:t>
      </w:r>
    </w:p>
    <w:p w14:paraId="5ED74E09" w14:textId="77777777" w:rsidR="00FA60B5" w:rsidRPr="0076182E" w:rsidRDefault="00FA60B5" w:rsidP="00FA60B5">
      <w:pPr>
        <w:numPr>
          <w:ilvl w:val="0"/>
          <w:numId w:val="25"/>
        </w:numPr>
        <w:rPr>
          <w:rFonts w:ascii="Arial" w:hAnsi="Arial" w:cs="Arial"/>
        </w:rPr>
      </w:pPr>
      <w:r w:rsidRPr="0076182E">
        <w:rPr>
          <w:rFonts w:ascii="Arial" w:hAnsi="Arial" w:cs="Arial"/>
          <w:b/>
          <w:bCs/>
        </w:rPr>
        <w:t>Consumer value and system reliability:</w:t>
      </w:r>
      <w:r w:rsidRPr="0076182E">
        <w:rPr>
          <w:rFonts w:ascii="Arial" w:hAnsi="Arial" w:cs="Arial"/>
        </w:rPr>
        <w:t xml:space="preserve"> By unlocking existing transmission capacity, </w:t>
      </w:r>
      <w:r>
        <w:rPr>
          <w:rFonts w:ascii="Arial" w:hAnsi="Arial" w:cs="Arial"/>
        </w:rPr>
        <w:t>APFC</w:t>
      </w:r>
      <w:r w:rsidRPr="0076182E">
        <w:rPr>
          <w:rFonts w:ascii="Arial" w:hAnsi="Arial" w:cs="Arial"/>
        </w:rPr>
        <w:t xml:space="preserve">s reduce congestion costs, enable </w:t>
      </w:r>
      <w:r>
        <w:rPr>
          <w:rFonts w:ascii="Arial" w:hAnsi="Arial" w:cs="Arial"/>
        </w:rPr>
        <w:t>load connections</w:t>
      </w:r>
      <w:r w:rsidRPr="0076182E">
        <w:rPr>
          <w:rFonts w:ascii="Arial" w:hAnsi="Arial" w:cs="Arial"/>
        </w:rPr>
        <w:t>, and enhance system reliability.</w:t>
      </w:r>
    </w:p>
    <w:p w14:paraId="04D98598" w14:textId="77777777" w:rsidR="00FA60B5" w:rsidRDefault="00FA60B5" w:rsidP="00FA60B5">
      <w:pPr>
        <w:rPr>
          <w:rFonts w:ascii="Arial" w:hAnsi="Arial" w:cs="Arial"/>
          <w:b/>
          <w:bCs/>
        </w:rPr>
      </w:pPr>
    </w:p>
    <w:p w14:paraId="27E6BA63" w14:textId="77777777" w:rsidR="00FA60B5" w:rsidRDefault="00FA60B5" w:rsidP="00FA60B5">
      <w:pPr>
        <w:rPr>
          <w:rFonts w:ascii="Arial" w:hAnsi="Arial" w:cs="Arial"/>
          <w:b/>
          <w:bCs/>
        </w:rPr>
      </w:pPr>
      <w:r w:rsidRPr="00DF1404">
        <w:rPr>
          <w:rFonts w:ascii="Arial" w:hAnsi="Arial" w:cs="Arial"/>
          <w:b/>
          <w:bCs/>
        </w:rPr>
        <w:t>Recommendation</w:t>
      </w:r>
    </w:p>
    <w:p w14:paraId="59893B35" w14:textId="77777777" w:rsidR="00FA60B5" w:rsidRDefault="00FA60B5" w:rsidP="00FA60B5">
      <w:pPr>
        <w:rPr>
          <w:rFonts w:ascii="Arial" w:hAnsi="Arial" w:cs="Arial"/>
        </w:rPr>
      </w:pPr>
      <w:r w:rsidRPr="0076182E">
        <w:rPr>
          <w:rFonts w:ascii="Arial" w:hAnsi="Arial" w:cs="Arial"/>
        </w:rPr>
        <w:t>Advancing </w:t>
      </w:r>
      <w:r w:rsidRPr="00DF1404">
        <w:rPr>
          <w:rFonts w:ascii="Arial" w:hAnsi="Arial" w:cs="Arial"/>
        </w:rPr>
        <w:t>PGRR128 ensures</w:t>
      </w:r>
      <w:r w:rsidRPr="0076182E">
        <w:rPr>
          <w:rFonts w:ascii="Arial" w:hAnsi="Arial" w:cs="Arial"/>
        </w:rPr>
        <w:t xml:space="preserve"> ERCOT evaluates GETs in every planning cycle, enabling lower-cost, flexible, and timely solutions that benefit consumers, system operators, and the reliability of the ERCOT grid.</w:t>
      </w:r>
    </w:p>
    <w:p w14:paraId="2FEE6164" w14:textId="77777777" w:rsidR="00FA60B5" w:rsidRPr="0076182E" w:rsidRDefault="00FA60B5" w:rsidP="00FA60B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27AA7EDE" w14:textId="77777777" w:rsidTr="00BE1689">
        <w:trPr>
          <w:cantSplit/>
          <w:trHeight w:val="432"/>
        </w:trPr>
        <w:tc>
          <w:tcPr>
            <w:tcW w:w="10440" w:type="dxa"/>
            <w:tcBorders>
              <w:bottom w:val="single" w:sz="4" w:space="0" w:color="auto"/>
            </w:tcBorders>
            <w:vAlign w:val="center"/>
          </w:tcPr>
          <w:p w14:paraId="6AF081A5" w14:textId="0FC3352A" w:rsidR="009A3772" w:rsidRPr="007C199B" w:rsidRDefault="00BE1689" w:rsidP="007C199B">
            <w:pPr>
              <w:pStyle w:val="NormalArial"/>
              <w:jc w:val="center"/>
              <w:rPr>
                <w:b/>
              </w:rPr>
            </w:pPr>
            <w:r>
              <w:rPr>
                <w:b/>
              </w:rPr>
              <w:t>Revised Cover Page Language</w:t>
            </w:r>
          </w:p>
        </w:tc>
      </w:tr>
    </w:tbl>
    <w:p w14:paraId="48963CA3" w14:textId="75032663" w:rsidR="00B121A8" w:rsidRPr="00D56D61" w:rsidRDefault="00D8760E" w:rsidP="00D8760E">
      <w:pPr>
        <w:spacing w:before="120" w:after="120"/>
        <w:rPr>
          <w:rFonts w:ascii="Arial" w:hAnsi="Arial" w:cs="Arial"/>
        </w:rPr>
      </w:pPr>
      <w:r w:rsidRPr="00923FBC">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EB62643" w14:textId="77777777" w:rsidTr="14765082">
        <w:trPr>
          <w:trHeight w:val="350"/>
        </w:trPr>
        <w:tc>
          <w:tcPr>
            <w:tcW w:w="10440" w:type="dxa"/>
            <w:tcBorders>
              <w:bottom w:val="single" w:sz="4" w:space="0" w:color="auto"/>
            </w:tcBorders>
            <w:shd w:val="clear" w:color="auto" w:fill="FFFFFF" w:themeFill="background1"/>
            <w:vAlign w:val="center"/>
          </w:tcPr>
          <w:p w14:paraId="2F6988E9" w14:textId="47198A4C" w:rsidR="009A3772" w:rsidRDefault="00BE1689" w:rsidP="005E1113">
            <w:pPr>
              <w:pStyle w:val="Header"/>
              <w:jc w:val="center"/>
            </w:pPr>
            <w:r>
              <w:t xml:space="preserve">Revised </w:t>
            </w:r>
            <w:r w:rsidR="009A3772">
              <w:t xml:space="preserve">Proposed </w:t>
            </w:r>
            <w:r w:rsidR="005E1113">
              <w:t>Guide</w:t>
            </w:r>
            <w:r w:rsidR="009A3772">
              <w:t xml:space="preserve"> </w:t>
            </w:r>
            <w:r>
              <w:t>Language</w:t>
            </w:r>
          </w:p>
        </w:tc>
      </w:tr>
    </w:tbl>
    <w:p w14:paraId="1A3C6CB1" w14:textId="77777777" w:rsidR="00612DD0" w:rsidRPr="00F87E6E" w:rsidRDefault="00612DD0" w:rsidP="00612DD0">
      <w:pPr>
        <w:keepNext/>
        <w:tabs>
          <w:tab w:val="left" w:pos="1080"/>
        </w:tabs>
        <w:spacing w:before="240" w:after="240"/>
        <w:ind w:left="1080" w:hanging="1080"/>
        <w:outlineLvl w:val="3"/>
        <w:rPr>
          <w:b/>
          <w:bCs/>
        </w:rPr>
      </w:pPr>
      <w:bookmarkStart w:id="0" w:name="_Toc149300234"/>
      <w:r w:rsidRPr="00F87E6E">
        <w:rPr>
          <w:b/>
          <w:bCs/>
        </w:rPr>
        <w:t>3.1.1.2</w:t>
      </w:r>
      <w:r w:rsidRPr="00F87E6E">
        <w:rPr>
          <w:b/>
          <w:bCs/>
        </w:rPr>
        <w:tab/>
      </w:r>
      <w:r>
        <w:rPr>
          <w:b/>
          <w:bCs/>
        </w:rPr>
        <w:t>Regional</w:t>
      </w:r>
      <w:r w:rsidRPr="00F87E6E">
        <w:rPr>
          <w:b/>
          <w:bCs/>
        </w:rPr>
        <w:t xml:space="preserve"> Transmission Plan</w:t>
      </w:r>
      <w:bookmarkEnd w:id="0"/>
    </w:p>
    <w:p w14:paraId="1B228178" w14:textId="77777777" w:rsidR="00612DD0" w:rsidRDefault="00612DD0" w:rsidP="00612DD0">
      <w:pPr>
        <w:spacing w:after="240"/>
        <w:ind w:left="720" w:hanging="720"/>
        <w:rPr>
          <w:iCs/>
        </w:rPr>
      </w:pPr>
      <w:r w:rsidRPr="004F18D7">
        <w:rPr>
          <w:iCs/>
        </w:rPr>
        <w:t>(1)</w:t>
      </w:r>
      <w:r>
        <w:rPr>
          <w:iCs/>
        </w:rPr>
        <w:tab/>
      </w:r>
      <w:r w:rsidRPr="004F18D7">
        <w:rPr>
          <w:iCs/>
        </w:rPr>
        <w:t xml:space="preserve">The Regional Transmission Plan is developed annually by ERCOT, in coordination with the RPG and Transmission Service Providers (TSPs).  The Regional Transmission Plan addresses </w:t>
      </w:r>
      <w:r>
        <w:rPr>
          <w:iCs/>
        </w:rPr>
        <w:t>regional and ERCOT-wide</w:t>
      </w:r>
      <w:r w:rsidRPr="004F18D7">
        <w:rPr>
          <w:iCs/>
        </w:rPr>
        <w:t xml:space="preserve"> reliability and economic transmission needs and the planned improvements to meet those needs for the upcoming six years </w:t>
      </w:r>
      <w:r>
        <w:rPr>
          <w:iCs/>
        </w:rPr>
        <w:t>starting with</w:t>
      </w:r>
      <w:r w:rsidRPr="004F18D7">
        <w:rPr>
          <w:iCs/>
        </w:rPr>
        <w:t xml:space="preserve"> the SSWG base cases.  These planned improvements include projects previously approved by the ERCOT Board, projects previously reviewed by the RPG, new projects that will be refined at the appropriate time by TSPs </w:t>
      </w:r>
      <w:proofErr w:type="gramStart"/>
      <w:r w:rsidRPr="004F18D7">
        <w:rPr>
          <w:iCs/>
        </w:rPr>
        <w:t>in order to</w:t>
      </w:r>
      <w:proofErr w:type="gramEnd"/>
      <w:r w:rsidRPr="004F18D7">
        <w:rPr>
          <w:iCs/>
        </w:rPr>
        <w:t xml:space="preserve"> complete RPG review, and the local projects currently planned by TSPs.  Combined, these projects represent ERCOT’s plan </w:t>
      </w:r>
      <w:r>
        <w:rPr>
          <w:iCs/>
        </w:rPr>
        <w:t xml:space="preserve">which </w:t>
      </w:r>
      <w:r w:rsidRPr="004F18D7">
        <w:rPr>
          <w:iCs/>
        </w:rPr>
        <w:t>address</w:t>
      </w:r>
      <w:r>
        <w:rPr>
          <w:iCs/>
        </w:rPr>
        <w:t>es</w:t>
      </w:r>
      <w:r w:rsidRPr="004F18D7">
        <w:rPr>
          <w:iCs/>
        </w:rPr>
        <w:t xml:space="preserve"> the reliability and efficiency of the ERCOT System</w:t>
      </w:r>
      <w:r>
        <w:rPr>
          <w:iCs/>
        </w:rPr>
        <w:t xml:space="preserve"> </w:t>
      </w:r>
      <w:proofErr w:type="gramStart"/>
      <w:r>
        <w:rPr>
          <w:iCs/>
        </w:rPr>
        <w:t>in order</w:t>
      </w:r>
      <w:r w:rsidRPr="004F18D7">
        <w:rPr>
          <w:iCs/>
        </w:rPr>
        <w:t xml:space="preserve"> to</w:t>
      </w:r>
      <w:proofErr w:type="gramEnd"/>
      <w:r w:rsidRPr="004F18D7">
        <w:rPr>
          <w:iCs/>
        </w:rPr>
        <w:t xml:space="preserve"> meet North American Electric Reliability Corporation (NERC) Reliability Standards, the Protocols, </w:t>
      </w:r>
      <w:r>
        <w:rPr>
          <w:iCs/>
        </w:rPr>
        <w:t xml:space="preserve">Nodal </w:t>
      </w:r>
      <w:r w:rsidRPr="004F18D7">
        <w:rPr>
          <w:iCs/>
        </w:rPr>
        <w:t>Operating Guides and this Planning Guide.  Projects that are included in the Regional Transmission Plan are not considered to have been endorsed by ERCOT until they have undergone the appropriate level of RPG Project Review as outlined in Protocol Section 3.11.4, Regional Planning Group Project Review Process, if required.</w:t>
      </w:r>
      <w:r>
        <w:rPr>
          <w:iCs/>
        </w:rPr>
        <w:t xml:space="preserve">  The process used by ERCOT to develop the Regional Transmission Plan is outlined in Section 3.1.4, Regional Transmission Plan Development Process.</w:t>
      </w:r>
    </w:p>
    <w:p w14:paraId="15CD90CB" w14:textId="77777777" w:rsidR="00612DD0" w:rsidRDefault="00612DD0" w:rsidP="00612DD0">
      <w:pPr>
        <w:spacing w:after="240"/>
        <w:ind w:left="720" w:hanging="720"/>
        <w:rPr>
          <w:iCs/>
        </w:rPr>
      </w:pPr>
      <w:r>
        <w:rPr>
          <w:iCs/>
        </w:rPr>
        <w:t>(2)</w:t>
      </w:r>
      <w:r>
        <w:rPr>
          <w:iCs/>
        </w:rPr>
        <w:tab/>
        <w:t xml:space="preserve">ERCOT shall post </w:t>
      </w:r>
      <w:r w:rsidRPr="0082419D">
        <w:rPr>
          <w:iCs/>
        </w:rPr>
        <w:t>the Regional Transmission Plan by December 31 of each year</w:t>
      </w:r>
      <w:r>
        <w:rPr>
          <w:iCs/>
        </w:rPr>
        <w:t xml:space="preserve"> as follows:</w:t>
      </w:r>
    </w:p>
    <w:p w14:paraId="0A387811" w14:textId="77777777" w:rsidR="00612DD0" w:rsidRDefault="00612DD0" w:rsidP="00612DD0">
      <w:pPr>
        <w:spacing w:after="240"/>
        <w:ind w:left="1440" w:hanging="720"/>
      </w:pPr>
      <w:r>
        <w:rPr>
          <w:iCs/>
        </w:rPr>
        <w:lastRenderedPageBreak/>
        <w:t>(a)</w:t>
      </w:r>
      <w:r>
        <w:rPr>
          <w:iCs/>
        </w:rPr>
        <w:tab/>
      </w:r>
      <w:r>
        <w:t>Versions that include ERCOT Critical Energy Infrastructure Information (ECEII) shall be posted on the Market Information System (MIS) Secure Area;</w:t>
      </w:r>
    </w:p>
    <w:p w14:paraId="3362E01F" w14:textId="77777777" w:rsidR="00612DD0" w:rsidRDefault="00612DD0" w:rsidP="00612DD0">
      <w:pPr>
        <w:spacing w:after="240"/>
        <w:ind w:left="1440" w:hanging="720"/>
        <w:rPr>
          <w:iCs/>
        </w:rPr>
      </w:pPr>
      <w:r>
        <w:t>(b)</w:t>
      </w:r>
      <w:r>
        <w:tab/>
        <w:t xml:space="preserve">Versions that include both ECEII and Protected Information shall be posted on the MIS Certified Area for TSPs only; </w:t>
      </w:r>
      <w:r>
        <w:rPr>
          <w:iCs/>
        </w:rPr>
        <w:t>and</w:t>
      </w:r>
    </w:p>
    <w:p w14:paraId="733CC4B9" w14:textId="77777777" w:rsidR="00612DD0" w:rsidRDefault="00612DD0" w:rsidP="00612DD0">
      <w:pPr>
        <w:spacing w:after="240"/>
        <w:ind w:left="1440" w:hanging="720"/>
        <w:rPr>
          <w:iCs/>
        </w:rPr>
      </w:pPr>
      <w:r>
        <w:rPr>
          <w:iCs/>
        </w:rPr>
        <w:t>(c)</w:t>
      </w:r>
      <w:r>
        <w:rPr>
          <w:iCs/>
        </w:rPr>
        <w:tab/>
        <w:t xml:space="preserve">Versions redacted of ECEII and Protected Information shall be posted </w:t>
      </w:r>
      <w:r>
        <w:t>on</w:t>
      </w:r>
      <w:r>
        <w:rPr>
          <w:iCs/>
        </w:rPr>
        <w:t xml:space="preserve"> the ERCOT website.</w:t>
      </w:r>
    </w:p>
    <w:p w14:paraId="7D53E7A3" w14:textId="77777777" w:rsidR="00612DD0" w:rsidRDefault="00612DD0" w:rsidP="00612DD0">
      <w:pPr>
        <w:spacing w:after="240"/>
        <w:ind w:left="720" w:hanging="720"/>
        <w:rPr>
          <w:iCs/>
        </w:rPr>
      </w:pPr>
      <w:r>
        <w:rPr>
          <w:iCs/>
        </w:rPr>
        <w:t>(3)</w:t>
      </w:r>
      <w:r>
        <w:rPr>
          <w:iCs/>
        </w:rPr>
        <w:tab/>
        <w:t>ERCOT shall include in the Regional Transmission Plan report a list of Transmission Facilities that are loaded above 95% of their applicable Ratings for the following conditions:</w:t>
      </w:r>
    </w:p>
    <w:p w14:paraId="16EA50ED" w14:textId="77777777" w:rsidR="00612DD0" w:rsidRPr="00E97DBB" w:rsidRDefault="00612DD0" w:rsidP="00612DD0">
      <w:pPr>
        <w:spacing w:after="240"/>
        <w:ind w:left="1440" w:hanging="720"/>
        <w:rPr>
          <w:szCs w:val="20"/>
        </w:rPr>
      </w:pPr>
      <w:r>
        <w:rPr>
          <w:szCs w:val="20"/>
        </w:rPr>
        <w:t>(a)</w:t>
      </w:r>
      <w:r>
        <w:rPr>
          <w:szCs w:val="20"/>
        </w:rPr>
        <w:tab/>
      </w:r>
      <w:r w:rsidRPr="00E97DBB">
        <w:rPr>
          <w:szCs w:val="20"/>
        </w:rPr>
        <w:t xml:space="preserve">Normal system conditions; or </w:t>
      </w:r>
    </w:p>
    <w:p w14:paraId="362F5F8D" w14:textId="77777777" w:rsidR="00612DD0" w:rsidRPr="00E97DBB" w:rsidRDefault="00612DD0" w:rsidP="00612DD0">
      <w:pPr>
        <w:spacing w:after="240"/>
        <w:ind w:left="1440" w:hanging="720"/>
        <w:rPr>
          <w:szCs w:val="20"/>
        </w:rPr>
      </w:pPr>
      <w:r w:rsidRPr="00E97DBB">
        <w:rPr>
          <w:szCs w:val="20"/>
        </w:rPr>
        <w:t>(b)</w:t>
      </w:r>
      <w:r w:rsidRPr="00E97DBB">
        <w:rPr>
          <w:szCs w:val="20"/>
        </w:rPr>
        <w:tab/>
        <w:t>Following the contingency loss of a single generating unit, transmission circuit, transformer, or common tower outage.</w:t>
      </w:r>
    </w:p>
    <w:p w14:paraId="52717AB0" w14:textId="77777777" w:rsidR="00612DD0" w:rsidRPr="002D5E13" w:rsidRDefault="00612DD0" w:rsidP="00612DD0">
      <w:pPr>
        <w:ind w:left="720" w:hanging="720"/>
        <w:rPr>
          <w:ins w:id="1" w:author="TEBA" w:date="2025-06-09T16:15:00Z" w16du:dateUtc="2025-06-09T21:15:00Z"/>
          <w:iCs/>
        </w:rPr>
      </w:pPr>
      <w:ins w:id="2" w:author="TEBA" w:date="2025-06-09T16:15:00Z" w16du:dateUtc="2025-06-09T21:15:00Z">
        <w:r w:rsidRPr="002D5E13">
          <w:rPr>
            <w:iCs/>
          </w:rPr>
          <w:t>(4)</w:t>
        </w:r>
        <w:r w:rsidRPr="002D5E13">
          <w:rPr>
            <w:iCs/>
          </w:rPr>
          <w:tab/>
          <w:t>ERCOT must evaluate in the Regional Transmission Plan the potential use of grid enhancing technologies and high-performance conductors for the purpose of:</w:t>
        </w:r>
      </w:ins>
    </w:p>
    <w:p w14:paraId="667CA34D" w14:textId="77777777" w:rsidR="00612DD0" w:rsidRPr="002D5E13" w:rsidRDefault="00612DD0" w:rsidP="00612DD0">
      <w:pPr>
        <w:ind w:left="720" w:hanging="720"/>
        <w:rPr>
          <w:ins w:id="3" w:author="TEBA" w:date="2025-06-09T16:15:00Z" w16du:dateUtc="2025-06-09T21:15:00Z"/>
          <w:iCs/>
        </w:rPr>
      </w:pPr>
    </w:p>
    <w:p w14:paraId="5691BA5B" w14:textId="77777777" w:rsidR="00612DD0" w:rsidRPr="002D5E13" w:rsidRDefault="00612DD0" w:rsidP="00612DD0">
      <w:pPr>
        <w:ind w:firstLine="720"/>
        <w:rPr>
          <w:ins w:id="4" w:author="TEBA" w:date="2025-06-09T16:15:00Z" w16du:dateUtc="2025-06-09T21:15:00Z"/>
          <w:iCs/>
        </w:rPr>
      </w:pPr>
      <w:ins w:id="5" w:author="TEBA" w:date="2025-06-09T16:15:00Z" w16du:dateUtc="2025-06-09T21:15:00Z">
        <w:r w:rsidRPr="002D5E13">
          <w:rPr>
            <w:iCs/>
          </w:rPr>
          <w:t>(a)  </w:t>
        </w:r>
        <w:r w:rsidRPr="002D5E13">
          <w:rPr>
            <w:iCs/>
          </w:rPr>
          <w:tab/>
          <w:t>increasing transmission capacity;</w:t>
        </w:r>
      </w:ins>
    </w:p>
    <w:p w14:paraId="2FA718CA" w14:textId="77777777" w:rsidR="00612DD0" w:rsidRPr="002D5E13" w:rsidRDefault="00612DD0" w:rsidP="00612DD0">
      <w:pPr>
        <w:ind w:firstLine="720"/>
        <w:rPr>
          <w:ins w:id="6" w:author="TEBA" w:date="2025-06-09T16:15:00Z" w16du:dateUtc="2025-06-09T21:15:00Z"/>
          <w:iCs/>
        </w:rPr>
      </w:pPr>
    </w:p>
    <w:p w14:paraId="386ECE28" w14:textId="77777777" w:rsidR="00612DD0" w:rsidRPr="002D5E13" w:rsidRDefault="00612DD0" w:rsidP="00612DD0">
      <w:pPr>
        <w:ind w:firstLine="720"/>
        <w:rPr>
          <w:ins w:id="7" w:author="TEBA" w:date="2025-06-09T16:15:00Z" w16du:dateUtc="2025-06-09T21:15:00Z"/>
          <w:iCs/>
        </w:rPr>
      </w:pPr>
      <w:ins w:id="8" w:author="TEBA" w:date="2025-06-09T16:15:00Z" w16du:dateUtc="2025-06-09T21:15:00Z">
        <w:r w:rsidRPr="002D5E13">
          <w:rPr>
            <w:iCs/>
          </w:rPr>
          <w:t>(b)  </w:t>
        </w:r>
        <w:r w:rsidRPr="002D5E13">
          <w:rPr>
            <w:iCs/>
          </w:rPr>
          <w:tab/>
          <w:t>reducing transmission system congestion;</w:t>
        </w:r>
      </w:ins>
    </w:p>
    <w:p w14:paraId="0DE7A708" w14:textId="77777777" w:rsidR="00612DD0" w:rsidRPr="002D5E13" w:rsidRDefault="00612DD0" w:rsidP="00612DD0">
      <w:pPr>
        <w:ind w:firstLine="720"/>
        <w:rPr>
          <w:ins w:id="9" w:author="TEBA" w:date="2025-06-09T16:15:00Z" w16du:dateUtc="2025-06-09T21:15:00Z"/>
          <w:iCs/>
        </w:rPr>
      </w:pPr>
    </w:p>
    <w:p w14:paraId="0AFF90DC" w14:textId="77777777" w:rsidR="00612DD0" w:rsidRPr="002D5E13" w:rsidRDefault="00612DD0" w:rsidP="00612DD0">
      <w:pPr>
        <w:ind w:firstLine="720"/>
        <w:rPr>
          <w:ins w:id="10" w:author="TEBA" w:date="2025-06-09T16:15:00Z" w16du:dateUtc="2025-06-09T21:15:00Z"/>
          <w:iCs/>
        </w:rPr>
      </w:pPr>
      <w:ins w:id="11" w:author="TEBA" w:date="2025-06-09T16:15:00Z" w16du:dateUtc="2025-06-09T21:15:00Z">
        <w:r w:rsidRPr="002D5E13">
          <w:rPr>
            <w:iCs/>
          </w:rPr>
          <w:t>(c)  </w:t>
        </w:r>
        <w:r w:rsidRPr="002D5E13">
          <w:rPr>
            <w:iCs/>
          </w:rPr>
          <w:tab/>
          <w:t>increasing reliability of electric services;</w:t>
        </w:r>
      </w:ins>
    </w:p>
    <w:p w14:paraId="09650F2F" w14:textId="77777777" w:rsidR="00612DD0" w:rsidRPr="002D5E13" w:rsidRDefault="00612DD0" w:rsidP="00612DD0">
      <w:pPr>
        <w:ind w:firstLine="720"/>
        <w:rPr>
          <w:ins w:id="12" w:author="TEBA" w:date="2025-06-09T16:15:00Z" w16du:dateUtc="2025-06-09T21:15:00Z"/>
          <w:iCs/>
        </w:rPr>
      </w:pPr>
    </w:p>
    <w:p w14:paraId="05042797" w14:textId="77777777" w:rsidR="00612DD0" w:rsidRPr="002D5E13" w:rsidRDefault="00612DD0" w:rsidP="00612DD0">
      <w:pPr>
        <w:ind w:firstLine="720"/>
        <w:rPr>
          <w:ins w:id="13" w:author="TEBA" w:date="2025-06-09T16:15:00Z" w16du:dateUtc="2025-06-09T21:15:00Z"/>
          <w:iCs/>
        </w:rPr>
      </w:pPr>
      <w:ins w:id="14" w:author="TEBA" w:date="2025-06-09T16:15:00Z" w16du:dateUtc="2025-06-09T21:15:00Z">
        <w:r w:rsidRPr="002D5E13">
          <w:rPr>
            <w:iCs/>
          </w:rPr>
          <w:t>(d)  </w:t>
        </w:r>
        <w:r w:rsidRPr="002D5E13">
          <w:rPr>
            <w:iCs/>
          </w:rPr>
          <w:tab/>
          <w:t>increasing safety of transmission system crossings over water; and</w:t>
        </w:r>
      </w:ins>
    </w:p>
    <w:p w14:paraId="0B6F7119" w14:textId="77777777" w:rsidR="00612DD0" w:rsidRPr="002D5E13" w:rsidRDefault="00612DD0" w:rsidP="00612DD0">
      <w:pPr>
        <w:ind w:firstLine="720"/>
        <w:rPr>
          <w:ins w:id="15" w:author="TEBA" w:date="2025-06-09T16:15:00Z" w16du:dateUtc="2025-06-09T21:15:00Z"/>
          <w:iCs/>
        </w:rPr>
      </w:pPr>
    </w:p>
    <w:p w14:paraId="4D528A1F" w14:textId="77777777" w:rsidR="00612DD0" w:rsidRPr="002D5E13" w:rsidRDefault="00612DD0" w:rsidP="00612DD0">
      <w:pPr>
        <w:ind w:firstLine="720"/>
        <w:rPr>
          <w:ins w:id="16" w:author="TEBA" w:date="2025-06-09T16:15:00Z" w16du:dateUtc="2025-06-09T21:15:00Z"/>
          <w:iCs/>
        </w:rPr>
      </w:pPr>
      <w:ins w:id="17" w:author="TEBA" w:date="2025-06-09T16:15:00Z" w16du:dateUtc="2025-06-09T21:15:00Z">
        <w:r w:rsidRPr="002D5E13">
          <w:rPr>
            <w:iCs/>
          </w:rPr>
          <w:t>(e) </w:t>
        </w:r>
        <w:r w:rsidRPr="002D5E13">
          <w:rPr>
            <w:iCs/>
          </w:rPr>
          <w:tab/>
          <w:t> reducing the risk of wildfires.</w:t>
        </w:r>
      </w:ins>
    </w:p>
    <w:p w14:paraId="7289B062" w14:textId="77777777" w:rsidR="00612DD0" w:rsidRPr="002D5E13" w:rsidRDefault="00612DD0" w:rsidP="00612DD0">
      <w:pPr>
        <w:rPr>
          <w:ins w:id="18" w:author="TEBA" w:date="2025-06-09T16:15:00Z" w16du:dateUtc="2025-06-09T21:15:00Z"/>
          <w:iCs/>
        </w:rPr>
      </w:pPr>
    </w:p>
    <w:p w14:paraId="274099BD" w14:textId="77777777" w:rsidR="00612DD0" w:rsidRPr="002D5E13" w:rsidRDefault="00612DD0" w:rsidP="00612DD0">
      <w:pPr>
        <w:rPr>
          <w:ins w:id="19" w:author="TEBA" w:date="2025-06-09T16:15:00Z" w16du:dateUtc="2025-06-09T21:15:00Z"/>
          <w:iCs/>
        </w:rPr>
      </w:pPr>
      <w:ins w:id="20" w:author="TEBA" w:date="2025-06-09T16:15:00Z" w16du:dateUtc="2025-06-09T21:15:00Z">
        <w:r w:rsidRPr="002D5E13">
          <w:rPr>
            <w:iCs/>
          </w:rPr>
          <w:t>(5)</w:t>
        </w:r>
        <w:r w:rsidRPr="002D5E13">
          <w:rPr>
            <w:iCs/>
          </w:rPr>
          <w:tab/>
          <w:t xml:space="preserve">For the purposes of the Regional Transmission Plan: </w:t>
        </w:r>
      </w:ins>
    </w:p>
    <w:p w14:paraId="74569E21" w14:textId="77777777" w:rsidR="00612DD0" w:rsidRPr="002D5E13" w:rsidRDefault="00612DD0" w:rsidP="00612DD0">
      <w:pPr>
        <w:ind w:firstLine="720"/>
        <w:rPr>
          <w:ins w:id="21" w:author="TEBA" w:date="2025-06-09T16:15:00Z" w16du:dateUtc="2025-06-09T21:15:00Z"/>
          <w:iCs/>
        </w:rPr>
      </w:pPr>
    </w:p>
    <w:p w14:paraId="39FD5A37" w14:textId="001C2ACB" w:rsidR="00612DD0" w:rsidRPr="002D5E13" w:rsidRDefault="00612DD0" w:rsidP="00612DD0">
      <w:pPr>
        <w:ind w:left="1440" w:hanging="720"/>
        <w:rPr>
          <w:ins w:id="22" w:author="TEBA" w:date="2025-06-09T16:15:00Z" w16du:dateUtc="2025-06-09T21:15:00Z"/>
          <w:iCs/>
        </w:rPr>
      </w:pPr>
      <w:ins w:id="23" w:author="TEBA" w:date="2025-06-09T16:15:00Z" w16du:dateUtc="2025-06-09T21:15:00Z">
        <w:r w:rsidRPr="002D5E13">
          <w:rPr>
            <w:iCs/>
          </w:rPr>
          <w:t>(a)</w:t>
        </w:r>
        <w:r w:rsidRPr="002D5E13">
          <w:rPr>
            <w:iCs/>
          </w:rPr>
          <w:tab/>
          <w:t>“Grid enhancing technologies” mean</w:t>
        </w:r>
      </w:ins>
      <w:ins w:id="24" w:author="Smart Wires 091525" w:date="2025-09-12T13:30:00Z" w16du:dateUtc="2025-09-12T18:30:00Z">
        <w:r>
          <w:rPr>
            <w:iCs/>
          </w:rPr>
          <w:t>s</w:t>
        </w:r>
      </w:ins>
      <w:ins w:id="25" w:author="TEBA" w:date="2025-06-09T16:15:00Z" w16du:dateUtc="2025-06-09T21:15:00Z">
        <w:r w:rsidRPr="002D5E13">
          <w:rPr>
            <w:iCs/>
          </w:rPr>
          <w:t xml:space="preserve"> </w:t>
        </w:r>
        <w:del w:id="26" w:author="Smart Wires 091525" w:date="2025-09-12T13:30:00Z" w16du:dateUtc="2025-09-12T18:30:00Z">
          <w:r w:rsidRPr="002D5E13" w:rsidDel="00612DD0">
            <w:rPr>
              <w:iCs/>
            </w:rPr>
            <w:delText xml:space="preserve">any </w:delText>
          </w:r>
        </w:del>
        <w:r w:rsidRPr="002D5E13">
          <w:rPr>
            <w:iCs/>
          </w:rPr>
          <w:t>hardware or software technology that</w:t>
        </w:r>
      </w:ins>
      <w:ins w:id="27" w:author="Smart Wires 091525" w:date="2025-09-12T13:31:00Z" w16du:dateUtc="2025-09-12T18:31:00Z">
        <w:r>
          <w:rPr>
            <w:iCs/>
          </w:rPr>
          <w:t xml:space="preserve"> reduces congestion or enhances the flexibility of electric transmission and distribution systems by increasing the capacity of a line or rerouting electricity from overlo</w:t>
        </w:r>
      </w:ins>
      <w:ins w:id="28" w:author="Smart Wires 091525" w:date="2025-09-12T13:32:00Z" w16du:dateUtc="2025-09-12T18:32:00Z">
        <w:r>
          <w:rPr>
            <w:iCs/>
          </w:rPr>
          <w:t>aded to uncongested lines while maintaining industry safety standards and includes dynamic line ratings, advanced power flow controllers, and topology optimization</w:t>
        </w:r>
      </w:ins>
      <w:ins w:id="29" w:author="Smart Wires 091525" w:date="2025-09-12T13:33:00Z" w16du:dateUtc="2025-09-12T18:33:00Z">
        <w:r>
          <w:rPr>
            <w:iCs/>
          </w:rPr>
          <w:t>;</w:t>
        </w:r>
      </w:ins>
      <w:ins w:id="30" w:author="TEBA" w:date="2025-06-09T16:15:00Z" w16du:dateUtc="2025-06-09T21:15:00Z">
        <w:r w:rsidRPr="002D5E13">
          <w:rPr>
            <w:iCs/>
          </w:rPr>
          <w:t xml:space="preserve"> </w:t>
        </w:r>
        <w:del w:id="31" w:author="Smart Wires 091525" w:date="2025-09-12T13:33:00Z" w16du:dateUtc="2025-09-12T18:33:00Z">
          <w:r w:rsidRPr="002D5E13" w:rsidDel="00612DD0">
            <w:rPr>
              <w:iCs/>
            </w:rPr>
            <w:delText>enables or provides enhanced or more efficient performance from the</w:delText>
          </w:r>
        </w:del>
      </w:ins>
      <w:del w:id="32" w:author="Smart Wires 091525" w:date="2025-09-12T13:33:00Z" w16du:dateUtc="2025-09-12T18:33:00Z">
        <w:r w:rsidDel="00612DD0">
          <w:rPr>
            <w:iCs/>
          </w:rPr>
          <w:delText xml:space="preserve"> </w:delText>
        </w:r>
      </w:del>
      <w:ins w:id="33" w:author="TEBA" w:date="2025-06-09T16:15:00Z" w16du:dateUtc="2025-06-09T21:15:00Z">
        <w:del w:id="34" w:author="Smart Wires 091525" w:date="2025-09-12T13:33:00Z" w16du:dateUtc="2025-09-12T18:33:00Z">
          <w:r w:rsidRPr="002D5E13" w:rsidDel="00612DD0">
            <w:rPr>
              <w:iCs/>
            </w:rPr>
            <w:delText xml:space="preserve">transmission system; </w:delText>
          </w:r>
        </w:del>
        <w:r w:rsidRPr="002D5E13">
          <w:rPr>
            <w:iCs/>
          </w:rPr>
          <w:t>and</w:t>
        </w:r>
      </w:ins>
    </w:p>
    <w:p w14:paraId="477ABE21" w14:textId="77777777" w:rsidR="00612DD0" w:rsidRPr="002D5E13" w:rsidRDefault="00612DD0" w:rsidP="00612DD0">
      <w:pPr>
        <w:ind w:left="1440" w:hanging="720"/>
        <w:rPr>
          <w:ins w:id="35" w:author="TEBA" w:date="2025-06-09T16:15:00Z" w16du:dateUtc="2025-06-09T21:15:00Z"/>
          <w:iCs/>
        </w:rPr>
      </w:pPr>
    </w:p>
    <w:p w14:paraId="4ADCE323" w14:textId="38685926" w:rsidR="00612DD0" w:rsidRPr="002D5E13" w:rsidRDefault="00612DD0" w:rsidP="00612DD0">
      <w:pPr>
        <w:ind w:left="1440" w:hanging="720"/>
        <w:rPr>
          <w:ins w:id="36" w:author="TEBA" w:date="2025-06-09T16:15:00Z" w16du:dateUtc="2025-06-09T21:15:00Z"/>
          <w:iCs/>
        </w:rPr>
      </w:pPr>
      <w:ins w:id="37" w:author="TEBA" w:date="2025-06-09T16:15:00Z" w16du:dateUtc="2025-06-09T21:15:00Z">
        <w:r w:rsidRPr="002D5E13">
          <w:rPr>
            <w:iCs/>
          </w:rPr>
          <w:t>(b)</w:t>
        </w:r>
        <w:r w:rsidRPr="002D5E13">
          <w:rPr>
            <w:iCs/>
          </w:rPr>
          <w:tab/>
          <w:t xml:space="preserve">"High-performance conductors" means </w:t>
        </w:r>
      </w:ins>
      <w:ins w:id="38" w:author="Smart Wires 091525" w:date="2025-09-12T13:44:00Z" w16du:dateUtc="2025-09-12T18:44:00Z">
        <w:r w:rsidR="009D5732" w:rsidRPr="006D1011">
          <w:rPr>
            <w:color w:val="000000" w:themeColor="text1"/>
          </w:rPr>
          <w:t>a conductor that has a direct current electrical resistance at least ten percent lower than existing conductors of a similar diameter while simultaneously increasing the energy carrying capacity by at least seventy-five percent and includes carbon fiber or composite core conductors and superconductors.</w:t>
        </w:r>
      </w:ins>
      <w:ins w:id="39" w:author="TEBA" w:date="2025-06-09T16:15:00Z" w16du:dateUtc="2025-06-09T21:15:00Z">
        <w:del w:id="40" w:author="Smart Wires 091525" w:date="2025-09-12T13:44:00Z" w16du:dateUtc="2025-09-12T18:44:00Z">
          <w:r w:rsidRPr="002D5E13" w:rsidDel="009D5732">
            <w:rPr>
              <w:iCs/>
            </w:rPr>
            <w:delText xml:space="preserve">modern conductor technologies that have improved performance </w:delText>
          </w:r>
          <w:r w:rsidRPr="002D5E13" w:rsidDel="009D5732">
            <w:rPr>
              <w:iCs/>
            </w:rPr>
            <w:lastRenderedPageBreak/>
            <w:delText>characteristics, such as increased capacity, higher efficiency, and reduced or no thermal sag.</w:delText>
          </w:r>
        </w:del>
      </w:ins>
    </w:p>
    <w:p w14:paraId="170285D1" w14:textId="77777777" w:rsidR="00612DD0" w:rsidRPr="002D5E13" w:rsidRDefault="00612DD0" w:rsidP="00612DD0">
      <w:pPr>
        <w:ind w:left="720" w:hanging="720"/>
        <w:rPr>
          <w:ins w:id="41" w:author="TEBA" w:date="2025-06-09T16:15:00Z" w16du:dateUtc="2025-06-09T21:15:00Z"/>
          <w:iCs/>
        </w:rPr>
      </w:pPr>
    </w:p>
    <w:p w14:paraId="0393138D" w14:textId="77777777" w:rsidR="00B74B98" w:rsidRPr="002D5E13" w:rsidRDefault="00B74B98" w:rsidP="00B74B98">
      <w:pPr>
        <w:ind w:left="720" w:hanging="720"/>
        <w:rPr>
          <w:ins w:id="42" w:author="TEBA" w:date="2025-06-09T16:15:00Z" w16du:dateUtc="2025-06-09T21:15:00Z"/>
          <w:iCs/>
        </w:rPr>
      </w:pPr>
      <w:ins w:id="43" w:author="TEBA" w:date="2025-06-09T16:15:00Z" w16du:dateUtc="2025-06-09T21:15:00Z">
        <w:r w:rsidRPr="002D5E13">
          <w:rPr>
            <w:iCs/>
          </w:rPr>
          <w:t>(6)  </w:t>
        </w:r>
        <w:r w:rsidRPr="002D5E13">
          <w:rPr>
            <w:iCs/>
          </w:rPr>
          <w:tab/>
          <w:t>An evaluation under paragraph (4)</w:t>
        </w:r>
      </w:ins>
      <w:ins w:id="44" w:author="TEBA" w:date="2025-06-12T14:05:00Z" w16du:dateUtc="2025-06-12T19:05:00Z">
        <w:r>
          <w:rPr>
            <w:iCs/>
          </w:rPr>
          <w:t xml:space="preserve"> above </w:t>
        </w:r>
      </w:ins>
      <w:ins w:id="45" w:author="TEBA" w:date="2025-06-09T16:15:00Z" w16du:dateUtc="2025-06-09T21:15:00Z">
        <w:r w:rsidRPr="002D5E13">
          <w:rPr>
            <w:iCs/>
          </w:rPr>
          <w:t>must include considerations of the availability, technical feasibility, repairability, durability, operational risks, long-term</w:t>
        </w:r>
      </w:ins>
      <w:ins w:id="46" w:author="TEBA" w:date="2025-06-12T14:06:00Z" w16du:dateUtc="2025-06-12T19:06:00Z">
        <w:r>
          <w:rPr>
            <w:iCs/>
          </w:rPr>
          <w:t xml:space="preserve"> L</w:t>
        </w:r>
      </w:ins>
      <w:ins w:id="47" w:author="TEBA" w:date="2025-06-09T16:15:00Z" w16du:dateUtc="2025-06-09T21:15:00Z">
        <w:r w:rsidRPr="002D5E13">
          <w:rPr>
            <w:iCs/>
          </w:rPr>
          <w:t>oad support viability, and cost-effectiveness of grid enhancing technologies and high-performance conductors.</w:t>
        </w:r>
      </w:ins>
    </w:p>
    <w:p w14:paraId="3C61C571" w14:textId="77777777" w:rsidR="00B74B98" w:rsidRPr="002D5E13" w:rsidRDefault="00B74B98" w:rsidP="00B74B98">
      <w:pPr>
        <w:ind w:left="720" w:hanging="720"/>
        <w:rPr>
          <w:ins w:id="48" w:author="TEBA" w:date="2025-06-09T16:15:00Z" w16du:dateUtc="2025-06-09T21:15:00Z"/>
          <w:iCs/>
        </w:rPr>
      </w:pPr>
    </w:p>
    <w:p w14:paraId="0DE042E4" w14:textId="77777777" w:rsidR="00B74B98" w:rsidRPr="00A41A69" w:rsidRDefault="00B74B98" w:rsidP="00B74B98">
      <w:pPr>
        <w:ind w:left="720" w:hanging="720"/>
        <w:rPr>
          <w:ins w:id="49" w:author="TEBA" w:date="2025-06-09T16:15:00Z" w16du:dateUtc="2025-06-09T21:15:00Z"/>
          <w:iCs/>
        </w:rPr>
      </w:pPr>
      <w:ins w:id="50" w:author="TEBA" w:date="2025-06-09T16:15:00Z" w16du:dateUtc="2025-06-09T21:15:00Z">
        <w:r w:rsidRPr="002D5E13">
          <w:rPr>
            <w:iCs/>
          </w:rPr>
          <w:t>(7)</w:t>
        </w:r>
        <w:r w:rsidRPr="002D5E13">
          <w:rPr>
            <w:iCs/>
          </w:rPr>
          <w:tab/>
          <w:t>To facilitate its obligations under paragraph (6)</w:t>
        </w:r>
      </w:ins>
      <w:ins w:id="51" w:author="TEBA" w:date="2025-06-12T14:05:00Z" w16du:dateUtc="2025-06-12T19:05:00Z">
        <w:r>
          <w:rPr>
            <w:iCs/>
          </w:rPr>
          <w:t xml:space="preserve"> above,</w:t>
        </w:r>
      </w:ins>
      <w:ins w:id="52" w:author="TEBA" w:date="2025-06-09T16:15:00Z" w16du:dateUtc="2025-06-09T21:15:00Z">
        <w:r w:rsidRPr="002D5E13">
          <w:rPr>
            <w:iCs/>
          </w:rPr>
          <w:t xml:space="preserve"> ERCOT may from time to time prepare</w:t>
        </w:r>
      </w:ins>
      <w:ins w:id="53" w:author="TEBA" w:date="2025-06-12T14:13:00Z" w16du:dateUtc="2025-06-12T19:13:00Z">
        <w:r>
          <w:rPr>
            <w:iCs/>
          </w:rPr>
          <w:t xml:space="preserve"> and/or</w:t>
        </w:r>
      </w:ins>
      <w:ins w:id="54" w:author="TEBA" w:date="2025-06-09T16:15:00Z" w16du:dateUtc="2025-06-09T21:15:00Z">
        <w:r w:rsidRPr="002D5E13">
          <w:rPr>
            <w:iCs/>
          </w:rPr>
          <w:t xml:space="preserve"> provide a report of available grid enhancing technologies and high-performance conductors for TSPs to consider in constructing and operating their facilities.  ERCOT may decline to recommend the use of a particular grid enhancing technology or high-performance conductor if it determines the technology or conductor is not readily available or implementation of the technology or conductor would not be feasible or cost-effective.</w:t>
        </w:r>
      </w:ins>
    </w:p>
    <w:p w14:paraId="038F2721" w14:textId="4A2B594F" w:rsidR="14765082" w:rsidRDefault="14765082" w:rsidP="14765082">
      <w:pPr>
        <w:spacing w:before="120" w:after="120" w:line="259" w:lineRule="auto"/>
        <w:rPr>
          <w:rFonts w:ascii="Arial" w:hAnsi="Arial" w:cs="Arial"/>
          <w:highlight w:val="yellow"/>
        </w:rPr>
      </w:pPr>
    </w:p>
    <w:sectPr w:rsidR="14765082">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886CE" w14:textId="77777777" w:rsidR="00604917" w:rsidRDefault="00604917">
      <w:r>
        <w:separator/>
      </w:r>
    </w:p>
  </w:endnote>
  <w:endnote w:type="continuationSeparator" w:id="0">
    <w:p w14:paraId="67917FD8" w14:textId="77777777" w:rsidR="00604917" w:rsidRDefault="00604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C1CE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FF128" w14:textId="5AB9B389" w:rsidR="00D176CF" w:rsidRDefault="002D6849">
    <w:pPr>
      <w:pStyle w:val="Footer"/>
      <w:tabs>
        <w:tab w:val="clear" w:pos="4320"/>
        <w:tab w:val="clear" w:pos="8640"/>
        <w:tab w:val="right" w:pos="9360"/>
      </w:tabs>
      <w:rPr>
        <w:rFonts w:ascii="Arial" w:hAnsi="Arial" w:cs="Arial"/>
        <w:sz w:val="18"/>
      </w:rPr>
    </w:pPr>
    <w:r>
      <w:rPr>
        <w:rFonts w:ascii="Arial" w:hAnsi="Arial" w:cs="Arial"/>
        <w:sz w:val="18"/>
        <w:szCs w:val="18"/>
      </w:rPr>
      <w:t>128</w:t>
    </w:r>
    <w:r w:rsidRPr="001F4B64">
      <w:rPr>
        <w:rFonts w:ascii="Arial" w:hAnsi="Arial" w:cs="Arial"/>
        <w:sz w:val="18"/>
        <w:szCs w:val="18"/>
      </w:rPr>
      <w:t>PGRR</w:t>
    </w:r>
    <w:r w:rsidR="00BE1689">
      <w:rPr>
        <w:rFonts w:ascii="Arial" w:hAnsi="Arial" w:cs="Arial"/>
        <w:sz w:val="18"/>
        <w:szCs w:val="18"/>
      </w:rPr>
      <w:t>-</w:t>
    </w:r>
    <w:r w:rsidR="00E94068">
      <w:rPr>
        <w:rFonts w:ascii="Arial" w:hAnsi="Arial" w:cs="Arial"/>
        <w:sz w:val="18"/>
        <w:szCs w:val="18"/>
      </w:rPr>
      <w:t>06</w:t>
    </w:r>
    <w:r w:rsidR="00612DD0">
      <w:rPr>
        <w:rFonts w:ascii="Arial" w:hAnsi="Arial" w:cs="Arial"/>
        <w:sz w:val="18"/>
        <w:szCs w:val="18"/>
      </w:rPr>
      <w:t xml:space="preserve"> Smart Wires Comments 09</w:t>
    </w:r>
    <w:r w:rsidR="00E94068">
      <w:rPr>
        <w:rFonts w:ascii="Arial" w:hAnsi="Arial" w:cs="Arial"/>
        <w:sz w:val="18"/>
        <w:szCs w:val="18"/>
      </w:rPr>
      <w:t>15</w:t>
    </w:r>
    <w:r w:rsidR="00612DD0">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44E3932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BC26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F9D8C" w14:textId="77777777" w:rsidR="00604917" w:rsidRDefault="00604917">
      <w:r>
        <w:separator/>
      </w:r>
    </w:p>
  </w:footnote>
  <w:footnote w:type="continuationSeparator" w:id="0">
    <w:p w14:paraId="27075758" w14:textId="77777777" w:rsidR="00604917" w:rsidRDefault="00604917">
      <w:r>
        <w:continuationSeparator/>
      </w:r>
    </w:p>
  </w:footnote>
  <w:footnote w:id="1">
    <w:p w14:paraId="2B3E5BF8" w14:textId="3CA8DAD9" w:rsidR="00DF1404" w:rsidRPr="00E36583" w:rsidRDefault="00DF1404" w:rsidP="00DF1404">
      <w:pPr>
        <w:pStyle w:val="FootnoteText"/>
        <w:rPr>
          <w:rFonts w:ascii="Arial" w:hAnsi="Arial" w:cs="Arial"/>
        </w:rPr>
      </w:pPr>
      <w:r w:rsidRPr="00E36583">
        <w:rPr>
          <w:rStyle w:val="FootnoteReference"/>
          <w:rFonts w:ascii="Arial" w:hAnsi="Arial" w:cs="Arial"/>
        </w:rPr>
        <w:footnoteRef/>
      </w:r>
      <w:r w:rsidRPr="00E36583">
        <w:rPr>
          <w:rFonts w:ascii="Arial" w:hAnsi="Arial" w:cs="Arial"/>
        </w:rPr>
        <w:t xml:space="preserve"> </w:t>
      </w:r>
      <w:hyperlink r:id="rId1" w:history="1">
        <w:r w:rsidRPr="00E36583">
          <w:rPr>
            <w:rStyle w:val="Hyperlink"/>
            <w:rFonts w:ascii="Arial" w:hAnsi="Arial" w:cs="Arial"/>
          </w:rPr>
          <w:t>https://www.smartwires.com/</w:t>
        </w:r>
      </w:hyperlink>
    </w:p>
  </w:footnote>
  <w:footnote w:id="2">
    <w:p w14:paraId="00B158E5" w14:textId="77777777" w:rsidR="00FA60B5" w:rsidRDefault="00FA60B5" w:rsidP="00FA60B5">
      <w:pPr>
        <w:pStyle w:val="FootnoteText"/>
      </w:pPr>
      <w:r>
        <w:rPr>
          <w:rStyle w:val="FootnoteReference"/>
        </w:rPr>
        <w:footnoteRef/>
      </w:r>
      <w:r>
        <w:t xml:space="preserve"> </w:t>
      </w:r>
      <w:hyperlink r:id="rId2" w:history="1">
        <w:r w:rsidRPr="007573D1">
          <w:rPr>
            <w:rStyle w:val="Hyperlink"/>
          </w:rPr>
          <w:t>https://www.ercot.com/files/docs/2023/01/26/December-2022-ERCOT-Operations-Report-Public.docx</w:t>
        </w:r>
      </w:hyperlink>
      <w:r>
        <w:t xml:space="preserve"> </w:t>
      </w:r>
    </w:p>
  </w:footnote>
  <w:footnote w:id="3">
    <w:p w14:paraId="2EABE73D" w14:textId="77777777" w:rsidR="00FA60B5" w:rsidRDefault="00FA60B5" w:rsidP="00FA60B5">
      <w:pPr>
        <w:pStyle w:val="FootnoteText"/>
      </w:pPr>
      <w:r>
        <w:rPr>
          <w:rStyle w:val="FootnoteReference"/>
        </w:rPr>
        <w:footnoteRef/>
      </w:r>
      <w:r>
        <w:t xml:space="preserve"> </w:t>
      </w:r>
      <w:hyperlink r:id="rId3" w:history="1">
        <w:r w:rsidRPr="00DE4FA2">
          <w:rPr>
            <w:rStyle w:val="Hyperlink"/>
          </w:rPr>
          <w:t>https://publicdownload.epri.com/PublicAttachmentDownload.svc/AttachmentId=89050</w:t>
        </w:r>
      </w:hyperlink>
    </w:p>
  </w:footnote>
  <w:footnote w:id="4">
    <w:p w14:paraId="13D2E2C9" w14:textId="77777777" w:rsidR="00FA60B5" w:rsidRDefault="00FA60B5" w:rsidP="00FA60B5">
      <w:pPr>
        <w:pStyle w:val="FootnoteText"/>
      </w:pPr>
      <w:r>
        <w:rPr>
          <w:rStyle w:val="FootnoteReference"/>
        </w:rPr>
        <w:footnoteRef/>
      </w:r>
      <w:r>
        <w:t xml:space="preserve"> </w:t>
      </w:r>
      <w:hyperlink r:id="rId4" w:history="1">
        <w:r w:rsidRPr="0019516D">
          <w:rPr>
            <w:rStyle w:val="Hyperlink"/>
          </w:rPr>
          <w:t>https://www.datacenterdynamics.com/en/news/pge-partners-with-smart-wires-on-grid-enhancement-project-in-san-jose-california/</w:t>
        </w:r>
      </w:hyperlink>
      <w:r>
        <w:t xml:space="preserve"> </w:t>
      </w:r>
    </w:p>
  </w:footnote>
  <w:footnote w:id="5">
    <w:p w14:paraId="1C52ECE9" w14:textId="77777777" w:rsidR="00FA60B5" w:rsidRDefault="00FA60B5" w:rsidP="00FA60B5">
      <w:pPr>
        <w:pStyle w:val="FootnoteText"/>
      </w:pPr>
      <w:r>
        <w:rPr>
          <w:rStyle w:val="FootnoteReference"/>
        </w:rPr>
        <w:footnoteRef/>
      </w:r>
      <w:r>
        <w:t xml:space="preserve"> </w:t>
      </w:r>
      <w:hyperlink r:id="rId5" w:history="1">
        <w:r w:rsidRPr="003E5475">
          <w:rPr>
            <w:rStyle w:val="Hyperlink"/>
          </w:rPr>
          <w:t>https://www.smartwires.com/case-studies/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524BD" w14:textId="2D766F69" w:rsidR="00D176CF" w:rsidRDefault="00E1665D" w:rsidP="00CD165D">
    <w:pPr>
      <w:pStyle w:val="Header"/>
      <w:jc w:val="center"/>
      <w:rPr>
        <w:sz w:val="32"/>
      </w:rPr>
    </w:pPr>
    <w:r>
      <w:rPr>
        <w:sz w:val="32"/>
      </w:rPr>
      <w:t>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CD93E4"/>
    <w:multiLevelType w:val="hybridMultilevel"/>
    <w:tmpl w:val="895621F4"/>
    <w:lvl w:ilvl="0" w:tplc="D9067732">
      <w:start w:val="1"/>
      <w:numFmt w:val="decimal"/>
      <w:lvlText w:val="%1."/>
      <w:lvlJc w:val="left"/>
      <w:pPr>
        <w:ind w:left="720" w:hanging="360"/>
      </w:pPr>
    </w:lvl>
    <w:lvl w:ilvl="1" w:tplc="14CAEE2A">
      <w:start w:val="1"/>
      <w:numFmt w:val="lowerLetter"/>
      <w:lvlText w:val="%2."/>
      <w:lvlJc w:val="left"/>
      <w:pPr>
        <w:ind w:left="1440" w:hanging="360"/>
      </w:pPr>
    </w:lvl>
    <w:lvl w:ilvl="2" w:tplc="72A8FE64">
      <w:start w:val="1"/>
      <w:numFmt w:val="lowerRoman"/>
      <w:lvlText w:val="%3."/>
      <w:lvlJc w:val="right"/>
      <w:pPr>
        <w:ind w:left="2160" w:hanging="180"/>
      </w:pPr>
    </w:lvl>
    <w:lvl w:ilvl="3" w:tplc="F2EE4D7C">
      <w:start w:val="1"/>
      <w:numFmt w:val="decimal"/>
      <w:lvlText w:val="%4."/>
      <w:lvlJc w:val="left"/>
      <w:pPr>
        <w:ind w:left="2880" w:hanging="360"/>
      </w:pPr>
    </w:lvl>
    <w:lvl w:ilvl="4" w:tplc="0BF64D66">
      <w:start w:val="1"/>
      <w:numFmt w:val="lowerLetter"/>
      <w:lvlText w:val="%5."/>
      <w:lvlJc w:val="left"/>
      <w:pPr>
        <w:ind w:left="3600" w:hanging="360"/>
      </w:pPr>
    </w:lvl>
    <w:lvl w:ilvl="5" w:tplc="99C6B450">
      <w:start w:val="1"/>
      <w:numFmt w:val="lowerRoman"/>
      <w:lvlText w:val="%6."/>
      <w:lvlJc w:val="right"/>
      <w:pPr>
        <w:ind w:left="4320" w:hanging="180"/>
      </w:pPr>
    </w:lvl>
    <w:lvl w:ilvl="6" w:tplc="0C44CE06">
      <w:start w:val="1"/>
      <w:numFmt w:val="decimal"/>
      <w:lvlText w:val="%7."/>
      <w:lvlJc w:val="left"/>
      <w:pPr>
        <w:ind w:left="5040" w:hanging="360"/>
      </w:pPr>
    </w:lvl>
    <w:lvl w:ilvl="7" w:tplc="5EF44DB4">
      <w:start w:val="1"/>
      <w:numFmt w:val="lowerLetter"/>
      <w:lvlText w:val="%8."/>
      <w:lvlJc w:val="left"/>
      <w:pPr>
        <w:ind w:left="5760" w:hanging="360"/>
      </w:pPr>
    </w:lvl>
    <w:lvl w:ilvl="8" w:tplc="5582C3FC">
      <w:start w:val="1"/>
      <w:numFmt w:val="lowerRoman"/>
      <w:lvlText w:val="%9."/>
      <w:lvlJc w:val="right"/>
      <w:pPr>
        <w:ind w:left="6480" w:hanging="180"/>
      </w:pPr>
    </w:lvl>
  </w:abstractNum>
  <w:abstractNum w:abstractNumId="3" w15:restartNumberingAfterBreak="0">
    <w:nsid w:val="12562D5F"/>
    <w:multiLevelType w:val="multilevel"/>
    <w:tmpl w:val="7E68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FD3AE1"/>
    <w:multiLevelType w:val="multilevel"/>
    <w:tmpl w:val="0C2E8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FD1128"/>
    <w:multiLevelType w:val="multilevel"/>
    <w:tmpl w:val="DED8C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A3237D"/>
    <w:multiLevelType w:val="hybridMultilevel"/>
    <w:tmpl w:val="3C029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086D69"/>
    <w:multiLevelType w:val="hybridMultilevel"/>
    <w:tmpl w:val="5C6ABA7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7A87F5"/>
    <w:multiLevelType w:val="hybridMultilevel"/>
    <w:tmpl w:val="694616BC"/>
    <w:lvl w:ilvl="0" w:tplc="A748EFCE">
      <w:start w:val="1"/>
      <w:numFmt w:val="bullet"/>
      <w:lvlText w:val=""/>
      <w:lvlJc w:val="left"/>
      <w:pPr>
        <w:ind w:left="720" w:hanging="360"/>
      </w:pPr>
      <w:rPr>
        <w:rFonts w:ascii="Symbol" w:hAnsi="Symbol" w:hint="default"/>
      </w:rPr>
    </w:lvl>
    <w:lvl w:ilvl="1" w:tplc="33E8CFB4">
      <w:start w:val="1"/>
      <w:numFmt w:val="bullet"/>
      <w:lvlText w:val="o"/>
      <w:lvlJc w:val="left"/>
      <w:pPr>
        <w:ind w:left="1440" w:hanging="360"/>
      </w:pPr>
      <w:rPr>
        <w:rFonts w:ascii="Courier New" w:hAnsi="Courier New" w:hint="default"/>
      </w:rPr>
    </w:lvl>
    <w:lvl w:ilvl="2" w:tplc="A76200B6">
      <w:start w:val="1"/>
      <w:numFmt w:val="bullet"/>
      <w:lvlText w:val=""/>
      <w:lvlJc w:val="left"/>
      <w:pPr>
        <w:ind w:left="2160" w:hanging="360"/>
      </w:pPr>
      <w:rPr>
        <w:rFonts w:ascii="Wingdings" w:hAnsi="Wingdings" w:hint="default"/>
      </w:rPr>
    </w:lvl>
    <w:lvl w:ilvl="3" w:tplc="9A3EECCA">
      <w:start w:val="1"/>
      <w:numFmt w:val="bullet"/>
      <w:lvlText w:val=""/>
      <w:lvlJc w:val="left"/>
      <w:pPr>
        <w:ind w:left="2880" w:hanging="360"/>
      </w:pPr>
      <w:rPr>
        <w:rFonts w:ascii="Symbol" w:hAnsi="Symbol" w:hint="default"/>
      </w:rPr>
    </w:lvl>
    <w:lvl w:ilvl="4" w:tplc="BCF0DB56">
      <w:start w:val="1"/>
      <w:numFmt w:val="bullet"/>
      <w:lvlText w:val="o"/>
      <w:lvlJc w:val="left"/>
      <w:pPr>
        <w:ind w:left="3600" w:hanging="360"/>
      </w:pPr>
      <w:rPr>
        <w:rFonts w:ascii="Courier New" w:hAnsi="Courier New" w:hint="default"/>
      </w:rPr>
    </w:lvl>
    <w:lvl w:ilvl="5" w:tplc="219EEB80">
      <w:start w:val="1"/>
      <w:numFmt w:val="bullet"/>
      <w:lvlText w:val=""/>
      <w:lvlJc w:val="left"/>
      <w:pPr>
        <w:ind w:left="4320" w:hanging="360"/>
      </w:pPr>
      <w:rPr>
        <w:rFonts w:ascii="Wingdings" w:hAnsi="Wingdings" w:hint="default"/>
      </w:rPr>
    </w:lvl>
    <w:lvl w:ilvl="6" w:tplc="52B8EE60">
      <w:start w:val="1"/>
      <w:numFmt w:val="bullet"/>
      <w:lvlText w:val=""/>
      <w:lvlJc w:val="left"/>
      <w:pPr>
        <w:ind w:left="5040" w:hanging="360"/>
      </w:pPr>
      <w:rPr>
        <w:rFonts w:ascii="Symbol" w:hAnsi="Symbol" w:hint="default"/>
      </w:rPr>
    </w:lvl>
    <w:lvl w:ilvl="7" w:tplc="8F5AEAF8">
      <w:start w:val="1"/>
      <w:numFmt w:val="bullet"/>
      <w:lvlText w:val="o"/>
      <w:lvlJc w:val="left"/>
      <w:pPr>
        <w:ind w:left="5760" w:hanging="360"/>
      </w:pPr>
      <w:rPr>
        <w:rFonts w:ascii="Courier New" w:hAnsi="Courier New" w:hint="default"/>
      </w:rPr>
    </w:lvl>
    <w:lvl w:ilvl="8" w:tplc="DF06AC9A">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7251EB"/>
    <w:multiLevelType w:val="multilevel"/>
    <w:tmpl w:val="C41E4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78575097">
    <w:abstractNumId w:val="14"/>
  </w:num>
  <w:num w:numId="2" w16cid:durableId="231279795">
    <w:abstractNumId w:val="2"/>
  </w:num>
  <w:num w:numId="3" w16cid:durableId="27028232">
    <w:abstractNumId w:val="0"/>
  </w:num>
  <w:num w:numId="4" w16cid:durableId="1208838684">
    <w:abstractNumId w:val="18"/>
  </w:num>
  <w:num w:numId="5" w16cid:durableId="1230267587">
    <w:abstractNumId w:val="19"/>
  </w:num>
  <w:num w:numId="6" w16cid:durableId="137966620">
    <w:abstractNumId w:val="1"/>
  </w:num>
  <w:num w:numId="7" w16cid:durableId="1915968762">
    <w:abstractNumId w:val="12"/>
  </w:num>
  <w:num w:numId="8" w16cid:durableId="241063861">
    <w:abstractNumId w:val="12"/>
  </w:num>
  <w:num w:numId="9" w16cid:durableId="1592010686">
    <w:abstractNumId w:val="12"/>
  </w:num>
  <w:num w:numId="10" w16cid:durableId="2036466780">
    <w:abstractNumId w:val="12"/>
  </w:num>
  <w:num w:numId="11" w16cid:durableId="1214002037">
    <w:abstractNumId w:val="12"/>
  </w:num>
  <w:num w:numId="12" w16cid:durableId="983435160">
    <w:abstractNumId w:val="12"/>
  </w:num>
  <w:num w:numId="13" w16cid:durableId="829373413">
    <w:abstractNumId w:val="12"/>
  </w:num>
  <w:num w:numId="14" w16cid:durableId="797265045">
    <w:abstractNumId w:val="12"/>
  </w:num>
  <w:num w:numId="15" w16cid:durableId="890503294">
    <w:abstractNumId w:val="12"/>
  </w:num>
  <w:num w:numId="16" w16cid:durableId="349647872">
    <w:abstractNumId w:val="6"/>
  </w:num>
  <w:num w:numId="17" w16cid:durableId="1699820253">
    <w:abstractNumId w:val="11"/>
  </w:num>
  <w:num w:numId="18" w16cid:durableId="1814561996">
    <w:abstractNumId w:val="15"/>
  </w:num>
  <w:num w:numId="19" w16cid:durableId="1877696085">
    <w:abstractNumId w:val="16"/>
  </w:num>
  <w:num w:numId="20" w16cid:durableId="816456341">
    <w:abstractNumId w:val="7"/>
  </w:num>
  <w:num w:numId="21" w16cid:durableId="1396077249">
    <w:abstractNumId w:val="13"/>
  </w:num>
  <w:num w:numId="22" w16cid:durableId="1422528045">
    <w:abstractNumId w:val="4"/>
  </w:num>
  <w:num w:numId="23" w16cid:durableId="799802428">
    <w:abstractNumId w:val="9"/>
  </w:num>
  <w:num w:numId="24" w16cid:durableId="10572295">
    <w:abstractNumId w:val="8"/>
  </w:num>
  <w:num w:numId="25" w16cid:durableId="814640635">
    <w:abstractNumId w:val="5"/>
  </w:num>
  <w:num w:numId="26" w16cid:durableId="1561401695">
    <w:abstractNumId w:val="3"/>
  </w:num>
  <w:num w:numId="27" w16cid:durableId="401486862">
    <w:abstractNumId w:val="10"/>
  </w:num>
  <w:num w:numId="28" w16cid:durableId="1219708206">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BA">
    <w15:presenceInfo w15:providerId="None" w15:userId="TEBA"/>
  </w15:person>
  <w15:person w15:author="Smart Wires 091525">
    <w15:presenceInfo w15:providerId="None" w15:userId="Smart Wires 0915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43F"/>
    <w:rsid w:val="00006711"/>
    <w:rsid w:val="00011CA9"/>
    <w:rsid w:val="00012C3B"/>
    <w:rsid w:val="00013178"/>
    <w:rsid w:val="00035DCA"/>
    <w:rsid w:val="00060A5A"/>
    <w:rsid w:val="00064B44"/>
    <w:rsid w:val="00067FE2"/>
    <w:rsid w:val="0007682E"/>
    <w:rsid w:val="00090332"/>
    <w:rsid w:val="00091E02"/>
    <w:rsid w:val="000A2DAB"/>
    <w:rsid w:val="000D1AEB"/>
    <w:rsid w:val="000D3E64"/>
    <w:rsid w:val="000D7881"/>
    <w:rsid w:val="000F13C5"/>
    <w:rsid w:val="000F7EC1"/>
    <w:rsid w:val="00105A36"/>
    <w:rsid w:val="00112959"/>
    <w:rsid w:val="001229FA"/>
    <w:rsid w:val="00124BD7"/>
    <w:rsid w:val="001279B6"/>
    <w:rsid w:val="001313B4"/>
    <w:rsid w:val="00132CC2"/>
    <w:rsid w:val="001359DB"/>
    <w:rsid w:val="0014546D"/>
    <w:rsid w:val="001500D9"/>
    <w:rsid w:val="00156DB7"/>
    <w:rsid w:val="00157228"/>
    <w:rsid w:val="00160C3C"/>
    <w:rsid w:val="0017025A"/>
    <w:rsid w:val="00177461"/>
    <w:rsid w:val="0017783C"/>
    <w:rsid w:val="0018300A"/>
    <w:rsid w:val="001876A5"/>
    <w:rsid w:val="0019314C"/>
    <w:rsid w:val="0019659A"/>
    <w:rsid w:val="001B6365"/>
    <w:rsid w:val="001C67AA"/>
    <w:rsid w:val="001C7E22"/>
    <w:rsid w:val="001D40FF"/>
    <w:rsid w:val="001D6A32"/>
    <w:rsid w:val="001E00B0"/>
    <w:rsid w:val="001F1080"/>
    <w:rsid w:val="001F38F0"/>
    <w:rsid w:val="001F4B64"/>
    <w:rsid w:val="00237430"/>
    <w:rsid w:val="0024193F"/>
    <w:rsid w:val="00257607"/>
    <w:rsid w:val="00260139"/>
    <w:rsid w:val="00276A99"/>
    <w:rsid w:val="0028411D"/>
    <w:rsid w:val="00284157"/>
    <w:rsid w:val="00286AD9"/>
    <w:rsid w:val="002966F3"/>
    <w:rsid w:val="002B14E1"/>
    <w:rsid w:val="002B2C56"/>
    <w:rsid w:val="002B588F"/>
    <w:rsid w:val="002B69F3"/>
    <w:rsid w:val="002B763A"/>
    <w:rsid w:val="002C3868"/>
    <w:rsid w:val="002C65E5"/>
    <w:rsid w:val="002C7D2E"/>
    <w:rsid w:val="002D382A"/>
    <w:rsid w:val="002D5E13"/>
    <w:rsid w:val="002D6849"/>
    <w:rsid w:val="002F1EDD"/>
    <w:rsid w:val="003013F2"/>
    <w:rsid w:val="0030232A"/>
    <w:rsid w:val="003065AF"/>
    <w:rsid w:val="0030694A"/>
    <w:rsid w:val="003069F4"/>
    <w:rsid w:val="00336B37"/>
    <w:rsid w:val="00342163"/>
    <w:rsid w:val="00360920"/>
    <w:rsid w:val="00372D46"/>
    <w:rsid w:val="00383DD8"/>
    <w:rsid w:val="00384709"/>
    <w:rsid w:val="00386C35"/>
    <w:rsid w:val="003A3D77"/>
    <w:rsid w:val="003B5AED"/>
    <w:rsid w:val="003C3258"/>
    <w:rsid w:val="003C4C40"/>
    <w:rsid w:val="003C6B7B"/>
    <w:rsid w:val="003D5732"/>
    <w:rsid w:val="003D70A2"/>
    <w:rsid w:val="003E3AEE"/>
    <w:rsid w:val="003F17CC"/>
    <w:rsid w:val="00413527"/>
    <w:rsid w:val="004135BD"/>
    <w:rsid w:val="004302A4"/>
    <w:rsid w:val="004463BA"/>
    <w:rsid w:val="00447355"/>
    <w:rsid w:val="00466EC3"/>
    <w:rsid w:val="00473326"/>
    <w:rsid w:val="004822D4"/>
    <w:rsid w:val="0049290B"/>
    <w:rsid w:val="004A4451"/>
    <w:rsid w:val="004A4F79"/>
    <w:rsid w:val="004D3958"/>
    <w:rsid w:val="005008DF"/>
    <w:rsid w:val="005045D0"/>
    <w:rsid w:val="00522A45"/>
    <w:rsid w:val="00534C6C"/>
    <w:rsid w:val="00535661"/>
    <w:rsid w:val="00546BDD"/>
    <w:rsid w:val="00547488"/>
    <w:rsid w:val="0056042E"/>
    <w:rsid w:val="00564751"/>
    <w:rsid w:val="00571CE1"/>
    <w:rsid w:val="00583484"/>
    <w:rsid w:val="005841C0"/>
    <w:rsid w:val="00590D4E"/>
    <w:rsid w:val="0059260F"/>
    <w:rsid w:val="00592CA3"/>
    <w:rsid w:val="005A3CE8"/>
    <w:rsid w:val="005C4A85"/>
    <w:rsid w:val="005E1113"/>
    <w:rsid w:val="005E5074"/>
    <w:rsid w:val="006021B0"/>
    <w:rsid w:val="00604917"/>
    <w:rsid w:val="006126ED"/>
    <w:rsid w:val="00612DD0"/>
    <w:rsid w:val="00612E4F"/>
    <w:rsid w:val="00615D5E"/>
    <w:rsid w:val="00622E99"/>
    <w:rsid w:val="00625E5D"/>
    <w:rsid w:val="00635F54"/>
    <w:rsid w:val="006525A3"/>
    <w:rsid w:val="00661C34"/>
    <w:rsid w:val="0066370F"/>
    <w:rsid w:val="00675892"/>
    <w:rsid w:val="006964DD"/>
    <w:rsid w:val="006A0784"/>
    <w:rsid w:val="006A697B"/>
    <w:rsid w:val="006B121B"/>
    <w:rsid w:val="006B34BE"/>
    <w:rsid w:val="006B4DDE"/>
    <w:rsid w:val="006B675F"/>
    <w:rsid w:val="006C798F"/>
    <w:rsid w:val="006D5019"/>
    <w:rsid w:val="006E4458"/>
    <w:rsid w:val="006F3E67"/>
    <w:rsid w:val="00700B73"/>
    <w:rsid w:val="00720E9E"/>
    <w:rsid w:val="007219FC"/>
    <w:rsid w:val="007303F6"/>
    <w:rsid w:val="00736A5D"/>
    <w:rsid w:val="00737787"/>
    <w:rsid w:val="0074239E"/>
    <w:rsid w:val="00743968"/>
    <w:rsid w:val="0076182E"/>
    <w:rsid w:val="00762D82"/>
    <w:rsid w:val="007675A3"/>
    <w:rsid w:val="007717F2"/>
    <w:rsid w:val="00773C5B"/>
    <w:rsid w:val="00785415"/>
    <w:rsid w:val="00787B97"/>
    <w:rsid w:val="00791CB9"/>
    <w:rsid w:val="00793130"/>
    <w:rsid w:val="0079546D"/>
    <w:rsid w:val="007A0DF3"/>
    <w:rsid w:val="007A57B0"/>
    <w:rsid w:val="007B3233"/>
    <w:rsid w:val="007B5A42"/>
    <w:rsid w:val="007C199B"/>
    <w:rsid w:val="007D2A84"/>
    <w:rsid w:val="007D3073"/>
    <w:rsid w:val="007D64B9"/>
    <w:rsid w:val="007D72D4"/>
    <w:rsid w:val="007D7E44"/>
    <w:rsid w:val="007E0452"/>
    <w:rsid w:val="007F3E85"/>
    <w:rsid w:val="00803D48"/>
    <w:rsid w:val="008070C0"/>
    <w:rsid w:val="0080796A"/>
    <w:rsid w:val="00810FE0"/>
    <w:rsid w:val="00811C12"/>
    <w:rsid w:val="00817157"/>
    <w:rsid w:val="00826A07"/>
    <w:rsid w:val="008406B5"/>
    <w:rsid w:val="00845373"/>
    <w:rsid w:val="00845778"/>
    <w:rsid w:val="008672CF"/>
    <w:rsid w:val="00887E28"/>
    <w:rsid w:val="008C08AC"/>
    <w:rsid w:val="008D5C3A"/>
    <w:rsid w:val="008E6DA2"/>
    <w:rsid w:val="00907B1E"/>
    <w:rsid w:val="00916857"/>
    <w:rsid w:val="00923FBC"/>
    <w:rsid w:val="00943AFD"/>
    <w:rsid w:val="00963A51"/>
    <w:rsid w:val="00983B6E"/>
    <w:rsid w:val="009936F8"/>
    <w:rsid w:val="009A0494"/>
    <w:rsid w:val="009A3772"/>
    <w:rsid w:val="009B0E4F"/>
    <w:rsid w:val="009D17F0"/>
    <w:rsid w:val="009D5732"/>
    <w:rsid w:val="00A12D5D"/>
    <w:rsid w:val="00A16D9C"/>
    <w:rsid w:val="00A302CC"/>
    <w:rsid w:val="00A33A74"/>
    <w:rsid w:val="00A34A52"/>
    <w:rsid w:val="00A412D9"/>
    <w:rsid w:val="00A41A69"/>
    <w:rsid w:val="00A42796"/>
    <w:rsid w:val="00A50EA5"/>
    <w:rsid w:val="00A5311D"/>
    <w:rsid w:val="00A57069"/>
    <w:rsid w:val="00A63FCD"/>
    <w:rsid w:val="00A8269A"/>
    <w:rsid w:val="00A96385"/>
    <w:rsid w:val="00AA7D19"/>
    <w:rsid w:val="00AB7AAB"/>
    <w:rsid w:val="00AD3B58"/>
    <w:rsid w:val="00AF19E3"/>
    <w:rsid w:val="00AF56C6"/>
    <w:rsid w:val="00B01A73"/>
    <w:rsid w:val="00B032E8"/>
    <w:rsid w:val="00B121A8"/>
    <w:rsid w:val="00B143FE"/>
    <w:rsid w:val="00B46EFC"/>
    <w:rsid w:val="00B47E27"/>
    <w:rsid w:val="00B57F96"/>
    <w:rsid w:val="00B67892"/>
    <w:rsid w:val="00B74B98"/>
    <w:rsid w:val="00B8319B"/>
    <w:rsid w:val="00B9453F"/>
    <w:rsid w:val="00BA0B96"/>
    <w:rsid w:val="00BA4D33"/>
    <w:rsid w:val="00BA5648"/>
    <w:rsid w:val="00BA7FE0"/>
    <w:rsid w:val="00BC2D06"/>
    <w:rsid w:val="00BE1689"/>
    <w:rsid w:val="00BE1DD9"/>
    <w:rsid w:val="00BE29B5"/>
    <w:rsid w:val="00C41027"/>
    <w:rsid w:val="00C67ED1"/>
    <w:rsid w:val="00C744EB"/>
    <w:rsid w:val="00C76A2C"/>
    <w:rsid w:val="00C9030A"/>
    <w:rsid w:val="00C90702"/>
    <w:rsid w:val="00C917FF"/>
    <w:rsid w:val="00C9766A"/>
    <w:rsid w:val="00CA2439"/>
    <w:rsid w:val="00CA699C"/>
    <w:rsid w:val="00CB3C45"/>
    <w:rsid w:val="00CB7B14"/>
    <w:rsid w:val="00CC4F39"/>
    <w:rsid w:val="00CD165D"/>
    <w:rsid w:val="00CD544C"/>
    <w:rsid w:val="00CE3400"/>
    <w:rsid w:val="00CE7096"/>
    <w:rsid w:val="00CE7E9D"/>
    <w:rsid w:val="00CF4256"/>
    <w:rsid w:val="00D04FE8"/>
    <w:rsid w:val="00D14F88"/>
    <w:rsid w:val="00D176CF"/>
    <w:rsid w:val="00D27171"/>
    <w:rsid w:val="00D271E3"/>
    <w:rsid w:val="00D30F69"/>
    <w:rsid w:val="00D342C8"/>
    <w:rsid w:val="00D449BD"/>
    <w:rsid w:val="00D47A80"/>
    <w:rsid w:val="00D53577"/>
    <w:rsid w:val="00D61F38"/>
    <w:rsid w:val="00D85807"/>
    <w:rsid w:val="00D87349"/>
    <w:rsid w:val="00D8760E"/>
    <w:rsid w:val="00D91EE9"/>
    <w:rsid w:val="00D97220"/>
    <w:rsid w:val="00DB3ED3"/>
    <w:rsid w:val="00DE09C8"/>
    <w:rsid w:val="00DE4FA2"/>
    <w:rsid w:val="00DF1404"/>
    <w:rsid w:val="00E14D47"/>
    <w:rsid w:val="00E1641C"/>
    <w:rsid w:val="00E1665D"/>
    <w:rsid w:val="00E26708"/>
    <w:rsid w:val="00E34958"/>
    <w:rsid w:val="00E34C0F"/>
    <w:rsid w:val="00E363E2"/>
    <w:rsid w:val="00E36583"/>
    <w:rsid w:val="00E37AB0"/>
    <w:rsid w:val="00E50459"/>
    <w:rsid w:val="00E71C39"/>
    <w:rsid w:val="00E9030C"/>
    <w:rsid w:val="00E94068"/>
    <w:rsid w:val="00EA1767"/>
    <w:rsid w:val="00EA56E6"/>
    <w:rsid w:val="00EC335F"/>
    <w:rsid w:val="00EC48FB"/>
    <w:rsid w:val="00EC59F2"/>
    <w:rsid w:val="00EF232A"/>
    <w:rsid w:val="00F007EF"/>
    <w:rsid w:val="00F05859"/>
    <w:rsid w:val="00F05A69"/>
    <w:rsid w:val="00F23926"/>
    <w:rsid w:val="00F43FFD"/>
    <w:rsid w:val="00F44236"/>
    <w:rsid w:val="00F46CE3"/>
    <w:rsid w:val="00F52517"/>
    <w:rsid w:val="00F7289C"/>
    <w:rsid w:val="00F80941"/>
    <w:rsid w:val="00F81041"/>
    <w:rsid w:val="00F86369"/>
    <w:rsid w:val="00FA57B2"/>
    <w:rsid w:val="00FA60B5"/>
    <w:rsid w:val="00FB509B"/>
    <w:rsid w:val="00FC3D4B"/>
    <w:rsid w:val="00FC4595"/>
    <w:rsid w:val="00FC6312"/>
    <w:rsid w:val="00FE36E3"/>
    <w:rsid w:val="00FE6B01"/>
    <w:rsid w:val="0A58EA27"/>
    <w:rsid w:val="138FF246"/>
    <w:rsid w:val="14765082"/>
    <w:rsid w:val="2458F262"/>
    <w:rsid w:val="49B2C423"/>
    <w:rsid w:val="552ED07F"/>
    <w:rsid w:val="568DEB14"/>
    <w:rsid w:val="5FAAAFB6"/>
    <w:rsid w:val="6A7FC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59AC99"/>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5"/>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5"/>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5"/>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5"/>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5"/>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5"/>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5"/>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5"/>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5"/>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5"/>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6"/>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6"/>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6B121B"/>
    <w:rPr>
      <w:color w:val="605E5C"/>
      <w:shd w:val="clear" w:color="auto" w:fill="E1DFDD"/>
    </w:rPr>
  </w:style>
  <w:style w:type="paragraph" w:styleId="ListParagraph">
    <w:name w:val="List Paragraph"/>
    <w:basedOn w:val="Normal"/>
    <w:uiPriority w:val="34"/>
    <w:qFormat/>
    <w:rsid w:val="00CE3400"/>
    <w:pPr>
      <w:ind w:left="720"/>
      <w:contextualSpacing/>
    </w:pPr>
  </w:style>
  <w:style w:type="character" w:styleId="FootnoteReference">
    <w:name w:val="footnote reference"/>
    <w:basedOn w:val="DefaultParagraphFont"/>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97074368">
      <w:bodyDiv w:val="1"/>
      <w:marLeft w:val="0"/>
      <w:marRight w:val="0"/>
      <w:marTop w:val="0"/>
      <w:marBottom w:val="0"/>
      <w:divBdr>
        <w:top w:val="none" w:sz="0" w:space="0" w:color="auto"/>
        <w:left w:val="none" w:sz="0" w:space="0" w:color="auto"/>
        <w:bottom w:val="none" w:sz="0" w:space="0" w:color="auto"/>
        <w:right w:val="none" w:sz="0" w:space="0" w:color="auto"/>
      </w:divBdr>
    </w:div>
    <w:div w:id="100443004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ed.blochrubin@smartwires.com" TargetMode="External"/><Relationship Id="rId4" Type="http://schemas.openxmlformats.org/officeDocument/2006/relationships/settings" Target="settings.xml"/><Relationship Id="rId9" Type="http://schemas.openxmlformats.org/officeDocument/2006/relationships/hyperlink" Target="mailto:alex.alhomsi@smartwires.com"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url.avanan.click/v2/___https:/publicdownload.epri.com/PublicAttachmentDownload.svc/AttachmentId=89050___.YXAzOnNtYXJ0d2lyZXM6YTpvOjVlZjJjNzNiYjYwNTBlNmNhNmYzYWU5NjY3YjMxNzNhOjY6NmQ4ODo2MGE0NzUzMjA3NjljNTA5MTAzYzU1YmZjYmZkOTlmYzk1NTA2NTYxYmJlYmQ5NGU4MDBlNTY2NGEyZmZhNDllOnA6VDpO" TargetMode="External"/><Relationship Id="rId2" Type="http://schemas.openxmlformats.org/officeDocument/2006/relationships/hyperlink" Target="https://www.ercot.com/files/docs/2023/01/26/December-2022-ERCOT-Operations-Report-Public.docx" TargetMode="External"/><Relationship Id="rId1" Type="http://schemas.openxmlformats.org/officeDocument/2006/relationships/hyperlink" Target="https://www.smartwires.com/" TargetMode="External"/><Relationship Id="rId5" Type="http://schemas.openxmlformats.org/officeDocument/2006/relationships/hyperlink" Target="https://www.smartwires.com/case-studies/" TargetMode="External"/><Relationship Id="rId4" Type="http://schemas.openxmlformats.org/officeDocument/2006/relationships/hyperlink" Target="https://www.datacenterdynamics.com/en/news/pge-partners-with-smart-wires-on-grid-enhancement-project-in-san-jose-californ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1288</Words>
  <Characters>8372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6</cp:revision>
  <cp:lastPrinted>2013-11-15T22:11:00Z</cp:lastPrinted>
  <dcterms:created xsi:type="dcterms:W3CDTF">2025-09-15T21:09:00Z</dcterms:created>
  <dcterms:modified xsi:type="dcterms:W3CDTF">2025-09-15T21:15:00Z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